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CE8C1" w14:textId="64F910BE" w:rsidR="00E541EB" w:rsidRDefault="00E541EB" w:rsidP="00CF7D14">
      <w:pPr>
        <w:jc w:val="center"/>
        <w:rPr>
          <w:ins w:id="0" w:author="Simone Holst" w:date="2025-02-28T13:01:00Z"/>
          <w:rFonts w:ascii="Times New Roman" w:hAnsi="Times New Roman"/>
          <w:b/>
          <w:bCs/>
          <w:sz w:val="24"/>
        </w:rPr>
      </w:pPr>
      <w:ins w:id="1" w:author="Simone Holst" w:date="2025-02-28T13:01:00Z">
        <w:r>
          <w:rPr>
            <w:rFonts w:ascii="Times New Roman" w:hAnsi="Times New Roman"/>
            <w:b/>
            <w:bCs/>
            <w:sz w:val="24"/>
          </w:rPr>
          <w:t xml:space="preserve">HJÆLPEBILAG TIL ÆNDRING AF DRONEBEKENDTGØRELSEN (for at give høringsparterne </w:t>
        </w:r>
      </w:ins>
      <w:ins w:id="2" w:author="Simone Holst" w:date="2025-02-28T13:02:00Z">
        <w:r>
          <w:rPr>
            <w:rFonts w:ascii="Times New Roman" w:hAnsi="Times New Roman"/>
            <w:b/>
            <w:bCs/>
            <w:sz w:val="24"/>
          </w:rPr>
          <w:t>lettere mulighed for at se, hvor ændringerne foretages i bekendtgørelsen)</w:t>
        </w:r>
      </w:ins>
    </w:p>
    <w:p w14:paraId="3B4CE6B8" w14:textId="77777777" w:rsidR="00E541EB" w:rsidRDefault="00E541EB" w:rsidP="00CF7D14">
      <w:pPr>
        <w:jc w:val="center"/>
        <w:rPr>
          <w:ins w:id="3" w:author="Simone Holst" w:date="2025-02-28T13:01:00Z"/>
          <w:rFonts w:ascii="Times New Roman" w:hAnsi="Times New Roman"/>
          <w:b/>
          <w:bCs/>
          <w:sz w:val="24"/>
        </w:rPr>
      </w:pPr>
    </w:p>
    <w:p w14:paraId="54224ED3" w14:textId="281B5306" w:rsidR="00CF7D14" w:rsidRPr="00353EC3" w:rsidRDefault="00CF7D14" w:rsidP="00CF7D14">
      <w:pPr>
        <w:jc w:val="center"/>
        <w:rPr>
          <w:rFonts w:ascii="Times New Roman" w:hAnsi="Times New Roman"/>
          <w:b/>
          <w:bCs/>
          <w:sz w:val="24"/>
        </w:rPr>
      </w:pPr>
      <w:r w:rsidRPr="00353EC3">
        <w:rPr>
          <w:rFonts w:ascii="Times New Roman" w:hAnsi="Times New Roman"/>
          <w:b/>
          <w:bCs/>
          <w:sz w:val="24"/>
        </w:rPr>
        <w:t>Bekendtgørelse om supplerende bestemmelser til gennemførelsesforordning (EU) 2019/947 om regler og procedurer for operation af ubemandede luftfartøjer</w:t>
      </w:r>
      <w:r>
        <w:rPr>
          <w:rStyle w:val="Fodnotehenvisning"/>
          <w:rFonts w:ascii="Times New Roman" w:hAnsi="Times New Roman"/>
          <w:b/>
          <w:bCs/>
          <w:sz w:val="24"/>
        </w:rPr>
        <w:footnoteReference w:id="1"/>
      </w:r>
    </w:p>
    <w:p w14:paraId="1F23B9AA" w14:textId="77777777" w:rsidR="00CF7D14" w:rsidRDefault="00CF7D14" w:rsidP="00CF7D14">
      <w:pPr>
        <w:rPr>
          <w:rFonts w:ascii="Times New Roman" w:hAnsi="Times New Roman"/>
          <w:sz w:val="24"/>
        </w:rPr>
      </w:pPr>
    </w:p>
    <w:p w14:paraId="4336C6EC" w14:textId="1954C460" w:rsidR="00CF7D14" w:rsidRPr="00353EC3" w:rsidRDefault="00CF7D14" w:rsidP="00CF7D14">
      <w:pPr>
        <w:rPr>
          <w:rFonts w:ascii="Times New Roman" w:hAnsi="Times New Roman"/>
          <w:sz w:val="24"/>
        </w:rPr>
      </w:pPr>
      <w:r w:rsidRPr="00353EC3">
        <w:rPr>
          <w:rFonts w:ascii="Times New Roman" w:hAnsi="Times New Roman"/>
          <w:sz w:val="24"/>
        </w:rPr>
        <w:t xml:space="preserve">I medfør af § 1 a, § 126 b, stk. 2-4, § 126 c, stk. 2, § 149, stk. 10, § 151, § 152, stk. 2, § 153 b, stk. 1, og 2 og § 155, stk. 2, i lov om luftfart, jf. </w:t>
      </w:r>
      <w:del w:id="4" w:author="Simone Holst" w:date="2025-02-28T11:09:00Z">
        <w:r w:rsidRPr="00353EC3" w:rsidDel="00D16A5E">
          <w:rPr>
            <w:rFonts w:ascii="Times New Roman" w:hAnsi="Times New Roman"/>
            <w:sz w:val="24"/>
          </w:rPr>
          <w:delText>lovbekendtgørelse nr. 1149 af 13. oktober 2017, som ændret ved lov nr. 970 af 26. juni 2020, lov nr. 2073 af 21. december 2020 og lov nr. 1569 af 12. december 2023</w:delText>
        </w:r>
      </w:del>
      <w:ins w:id="5" w:author="Simone Holst" w:date="2025-02-28T11:09:00Z">
        <w:r w:rsidR="00D16A5E">
          <w:rPr>
            <w:rFonts w:ascii="Times New Roman" w:hAnsi="Times New Roman"/>
            <w:sz w:val="24"/>
          </w:rPr>
          <w:t>lovbekendtgørelse nr. 118 af 31. januar 2024</w:t>
        </w:r>
      </w:ins>
      <w:r w:rsidRPr="00353EC3">
        <w:rPr>
          <w:rFonts w:ascii="Times New Roman" w:hAnsi="Times New Roman"/>
          <w:sz w:val="24"/>
        </w:rPr>
        <w:t>, og efter forhandling med justitsministeren og forsvarsministeren, fastsættes efter bemyndigelse i henhold til § 6, stk. 1 og 2, i bekendtgørelse nr. 1625 af 12. december 2023 om Trafikstyrelsens opgaver og beføjelser, klageadgang og kundgørelse af visse af Trafikstyrelsens forskrifter:</w:t>
      </w:r>
    </w:p>
    <w:p w14:paraId="00A4828A" w14:textId="77777777" w:rsidR="00CF7D14" w:rsidRDefault="00CF7D14" w:rsidP="00CF7D14">
      <w:pPr>
        <w:rPr>
          <w:rFonts w:ascii="Times New Roman" w:hAnsi="Times New Roman"/>
          <w:sz w:val="24"/>
        </w:rPr>
      </w:pPr>
    </w:p>
    <w:p w14:paraId="277A3682" w14:textId="38967F75" w:rsidR="00CF7D14" w:rsidRPr="00353EC3" w:rsidRDefault="00CF7D14" w:rsidP="00CF7D14">
      <w:pPr>
        <w:jc w:val="center"/>
        <w:rPr>
          <w:rFonts w:ascii="Times New Roman" w:hAnsi="Times New Roman"/>
          <w:sz w:val="24"/>
        </w:rPr>
      </w:pPr>
      <w:r w:rsidRPr="00353EC3">
        <w:rPr>
          <w:rFonts w:ascii="Times New Roman" w:hAnsi="Times New Roman"/>
          <w:sz w:val="24"/>
        </w:rPr>
        <w:t>Kapitel 1</w:t>
      </w:r>
    </w:p>
    <w:p w14:paraId="1689ECD9"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Anvendelsesområde</w:t>
      </w:r>
    </w:p>
    <w:p w14:paraId="44500F95" w14:textId="77777777" w:rsidR="00CF7D14" w:rsidRDefault="00CF7D14" w:rsidP="00CF7D14">
      <w:pPr>
        <w:rPr>
          <w:rFonts w:ascii="Times New Roman" w:hAnsi="Times New Roman"/>
          <w:sz w:val="24"/>
        </w:rPr>
      </w:pPr>
      <w:r w:rsidRPr="00353EC3">
        <w:rPr>
          <w:rFonts w:ascii="Times New Roman" w:hAnsi="Times New Roman"/>
          <w:b/>
          <w:bCs/>
          <w:sz w:val="24"/>
        </w:rPr>
        <w:t>§ 1.</w:t>
      </w:r>
      <w:r w:rsidRPr="00353EC3">
        <w:rPr>
          <w:rFonts w:ascii="Times New Roman" w:hAnsi="Times New Roman"/>
          <w:sz w:val="24"/>
        </w:rPr>
        <w:t> Reglerne i denne bekendtgørelse fastsætter supplerende bestemmelser om droneoperationer til Europa Kommissionens gennemførelsesforordning (EU) 2019/947 af 24. maj 2019 om regler og procedurer for operation af ubemandede luftfartøjer med senere ændringer (herefter benævnt droneforordningen).</w:t>
      </w:r>
    </w:p>
    <w:p w14:paraId="5AC94422" w14:textId="77777777" w:rsidR="00CF7D14" w:rsidRPr="00353EC3" w:rsidRDefault="00CF7D14" w:rsidP="00CF7D14">
      <w:pPr>
        <w:rPr>
          <w:rFonts w:ascii="Times New Roman" w:hAnsi="Times New Roman"/>
          <w:sz w:val="24"/>
        </w:rPr>
      </w:pPr>
    </w:p>
    <w:p w14:paraId="4E729D4C"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Definitioner</w:t>
      </w:r>
    </w:p>
    <w:p w14:paraId="1E09421B" w14:textId="77777777" w:rsidR="00CF7D14" w:rsidRPr="00353EC3" w:rsidRDefault="00CF7D14" w:rsidP="00CF7D14">
      <w:pPr>
        <w:rPr>
          <w:rFonts w:ascii="Times New Roman" w:hAnsi="Times New Roman"/>
          <w:sz w:val="24"/>
        </w:rPr>
      </w:pPr>
      <w:r w:rsidRPr="00353EC3">
        <w:rPr>
          <w:rFonts w:ascii="Times New Roman" w:hAnsi="Times New Roman"/>
          <w:b/>
          <w:bCs/>
          <w:sz w:val="24"/>
        </w:rPr>
        <w:t>§ 2.</w:t>
      </w:r>
      <w:r w:rsidRPr="00353EC3">
        <w:rPr>
          <w:rFonts w:ascii="Times New Roman" w:hAnsi="Times New Roman"/>
          <w:sz w:val="24"/>
        </w:rPr>
        <w:t> I denne bekendtgørelse forstås ved:</w:t>
      </w:r>
    </w:p>
    <w:p w14:paraId="6439C2F3" w14:textId="77777777" w:rsidR="00CF7D14" w:rsidRPr="00353EC3" w:rsidRDefault="00CF7D14" w:rsidP="00CF7D14">
      <w:pPr>
        <w:rPr>
          <w:rFonts w:ascii="Times New Roman" w:hAnsi="Times New Roman"/>
          <w:sz w:val="24"/>
        </w:rPr>
      </w:pPr>
      <w:r w:rsidRPr="00353EC3">
        <w:rPr>
          <w:rFonts w:ascii="Times New Roman" w:hAnsi="Times New Roman"/>
          <w:sz w:val="24"/>
        </w:rPr>
        <w:t>1) Banehøjde: Højden (koten), hvori banen ligger over havets overflade.</w:t>
      </w:r>
    </w:p>
    <w:p w14:paraId="16F8C683" w14:textId="77777777" w:rsidR="00CF7D14" w:rsidRPr="00353EC3" w:rsidRDefault="00CF7D14" w:rsidP="00CF7D14">
      <w:pPr>
        <w:rPr>
          <w:rFonts w:ascii="Times New Roman" w:hAnsi="Times New Roman"/>
          <w:sz w:val="24"/>
        </w:rPr>
      </w:pPr>
      <w:r w:rsidRPr="00353EC3">
        <w:rPr>
          <w:rFonts w:ascii="Times New Roman" w:hAnsi="Times New Roman"/>
          <w:sz w:val="24"/>
        </w:rPr>
        <w:t xml:space="preserve">2) BVLOS: Flyvning </w:t>
      </w:r>
      <w:proofErr w:type="spellStart"/>
      <w:r w:rsidRPr="00353EC3">
        <w:rPr>
          <w:rFonts w:ascii="Times New Roman" w:hAnsi="Times New Roman"/>
          <w:sz w:val="24"/>
        </w:rPr>
        <w:t>beyond</w:t>
      </w:r>
      <w:proofErr w:type="spellEnd"/>
      <w:r w:rsidRPr="00353EC3">
        <w:rPr>
          <w:rFonts w:ascii="Times New Roman" w:hAnsi="Times New Roman"/>
          <w:sz w:val="24"/>
        </w:rPr>
        <w:t xml:space="preserve"> </w:t>
      </w:r>
      <w:proofErr w:type="spellStart"/>
      <w:r w:rsidRPr="00353EC3">
        <w:rPr>
          <w:rFonts w:ascii="Times New Roman" w:hAnsi="Times New Roman"/>
          <w:sz w:val="24"/>
        </w:rPr>
        <w:t>visual</w:t>
      </w:r>
      <w:proofErr w:type="spellEnd"/>
      <w:r w:rsidRPr="00353EC3">
        <w:rPr>
          <w:rFonts w:ascii="Times New Roman" w:hAnsi="Times New Roman"/>
          <w:sz w:val="24"/>
        </w:rPr>
        <w:t xml:space="preserve"> line of </w:t>
      </w:r>
      <w:proofErr w:type="spellStart"/>
      <w:r w:rsidRPr="00353EC3">
        <w:rPr>
          <w:rFonts w:ascii="Times New Roman" w:hAnsi="Times New Roman"/>
          <w:sz w:val="24"/>
        </w:rPr>
        <w:t>sight</w:t>
      </w:r>
      <w:proofErr w:type="spellEnd"/>
      <w:r w:rsidRPr="00353EC3">
        <w:rPr>
          <w:rFonts w:ascii="Times New Roman" w:hAnsi="Times New Roman"/>
          <w:sz w:val="24"/>
        </w:rPr>
        <w:t xml:space="preserve"> (BVLOS) er flyvning uden for fjernpilotens synsvidde.</w:t>
      </w:r>
    </w:p>
    <w:p w14:paraId="60E44816" w14:textId="77777777" w:rsidR="00CF7D14" w:rsidRPr="00353EC3" w:rsidRDefault="00CF7D14" w:rsidP="00CF7D14">
      <w:pPr>
        <w:rPr>
          <w:rFonts w:ascii="Times New Roman" w:hAnsi="Times New Roman"/>
          <w:sz w:val="24"/>
        </w:rPr>
      </w:pPr>
      <w:r w:rsidRPr="00353EC3">
        <w:rPr>
          <w:rFonts w:ascii="Times New Roman" w:hAnsi="Times New Roman"/>
          <w:sz w:val="24"/>
        </w:rPr>
        <w:t>3) Bybane: Metro, letbaner og S-baner, som udfører transport på skinner i byer og forstæder.</w:t>
      </w:r>
    </w:p>
    <w:p w14:paraId="30AE4C2F" w14:textId="77777777" w:rsidR="00CF7D14" w:rsidRPr="00353EC3" w:rsidRDefault="00CF7D14" w:rsidP="00CF7D14">
      <w:pPr>
        <w:rPr>
          <w:rFonts w:ascii="Times New Roman" w:hAnsi="Times New Roman"/>
          <w:sz w:val="24"/>
        </w:rPr>
      </w:pPr>
      <w:r w:rsidRPr="00353EC3">
        <w:rPr>
          <w:rFonts w:ascii="Times New Roman" w:hAnsi="Times New Roman"/>
          <w:sz w:val="24"/>
        </w:rPr>
        <w:t>4) Certifikat for teoretisk viden: Certifikat, der dokumenterer, at fjernpiloten har teoretisk viden om operation af droner, som beskrevet under UAS. OPEN. 020, nr. 4, og UAS. OPEN. 040, nr. 3, i bilaget, del A til droneforordningen.</w:t>
      </w:r>
    </w:p>
    <w:p w14:paraId="29AD78E6" w14:textId="77777777" w:rsidR="00CF7D14" w:rsidRPr="00353EC3" w:rsidRDefault="00CF7D14" w:rsidP="00CF7D14">
      <w:pPr>
        <w:rPr>
          <w:rFonts w:ascii="Times New Roman" w:hAnsi="Times New Roman"/>
          <w:sz w:val="24"/>
        </w:rPr>
      </w:pPr>
      <w:r w:rsidRPr="00353EC3">
        <w:rPr>
          <w:rFonts w:ascii="Times New Roman" w:hAnsi="Times New Roman"/>
          <w:sz w:val="24"/>
        </w:rPr>
        <w:t>5) Drone: Et ubemandet luftfartøj (UAS), der opereres eller er beregnet til at operere autonomt eller blive fjernstyret uden en pilot ombord.</w:t>
      </w:r>
    </w:p>
    <w:p w14:paraId="7F03D084" w14:textId="77777777" w:rsidR="00CF7D14" w:rsidRPr="00353EC3" w:rsidRDefault="00CF7D14" w:rsidP="00CF7D14">
      <w:pPr>
        <w:rPr>
          <w:rFonts w:ascii="Times New Roman" w:hAnsi="Times New Roman"/>
          <w:sz w:val="24"/>
        </w:rPr>
      </w:pPr>
      <w:r w:rsidRPr="00353EC3">
        <w:rPr>
          <w:rFonts w:ascii="Times New Roman" w:hAnsi="Times New Roman"/>
          <w:sz w:val="24"/>
        </w:rPr>
        <w:lastRenderedPageBreak/>
        <w:t>6) Droneoperatør: Enhver juridisk eller fysisk person, der opererer eller har til hensigt at operere en eller flere droner, jf. artikel 2, nr. 2, i droneforordningen.</w:t>
      </w:r>
    </w:p>
    <w:p w14:paraId="5063444C" w14:textId="77777777" w:rsidR="00CF7D14" w:rsidRPr="00353EC3" w:rsidRDefault="00CF7D14" w:rsidP="00CF7D14">
      <w:pPr>
        <w:rPr>
          <w:rFonts w:ascii="Times New Roman" w:hAnsi="Times New Roman"/>
          <w:sz w:val="24"/>
        </w:rPr>
      </w:pPr>
      <w:r w:rsidRPr="00353EC3">
        <w:rPr>
          <w:rFonts w:ascii="Times New Roman" w:hAnsi="Times New Roman"/>
          <w:sz w:val="24"/>
        </w:rPr>
        <w:t>7) Erklæring: Skriftlig tilkendegivelse, hvori en droneoperatør eller fjernpilot indestår for, at en af Trafikstyrelsen fastsat procedure om droneoperationer følges.</w:t>
      </w:r>
    </w:p>
    <w:p w14:paraId="0B400AA1" w14:textId="77777777" w:rsidR="00CF7D14" w:rsidRPr="00353EC3" w:rsidRDefault="00CF7D14" w:rsidP="00CF7D14">
      <w:pPr>
        <w:rPr>
          <w:rFonts w:ascii="Times New Roman" w:hAnsi="Times New Roman"/>
          <w:sz w:val="24"/>
        </w:rPr>
      </w:pPr>
      <w:r w:rsidRPr="00353EC3">
        <w:rPr>
          <w:rFonts w:ascii="Times New Roman" w:hAnsi="Times New Roman"/>
          <w:sz w:val="24"/>
        </w:rPr>
        <w:t>8) Flyvesikringskritisk område: Et område, hvor der er særlig stor risiko for sammenstød med andre luftfartøjer, som vil kunne resultere i et havari, eller områder med lavt hængende genstande, f.eks. strømførende kabler og lignende, som kan medføre dronehavari.</w:t>
      </w:r>
    </w:p>
    <w:p w14:paraId="32E46EFF" w14:textId="77777777" w:rsidR="00CF7D14" w:rsidRPr="00353EC3" w:rsidRDefault="00CF7D14" w:rsidP="00CF7D14">
      <w:pPr>
        <w:rPr>
          <w:rFonts w:ascii="Times New Roman" w:hAnsi="Times New Roman"/>
          <w:sz w:val="24"/>
        </w:rPr>
      </w:pPr>
      <w:r w:rsidRPr="00353EC3">
        <w:rPr>
          <w:rFonts w:ascii="Times New Roman" w:hAnsi="Times New Roman"/>
          <w:sz w:val="24"/>
        </w:rPr>
        <w:t>9) Fjernpilot: En fysisk person, der er ansvarlig for sikker udførelse af en flyvning af en drone ved at betjene dens styregrejer enten manuelt eller, når dronen flyver automatisk, ved at overvåge dens kurs og til enhver tid være i stand til at gribe ind og ændre kursen.</w:t>
      </w:r>
    </w:p>
    <w:p w14:paraId="0083026F" w14:textId="77777777" w:rsidR="00CF7D14" w:rsidRPr="00353EC3" w:rsidRDefault="00CF7D14" w:rsidP="00CF7D14">
      <w:pPr>
        <w:rPr>
          <w:rFonts w:ascii="Times New Roman" w:hAnsi="Times New Roman"/>
          <w:sz w:val="24"/>
        </w:rPr>
      </w:pPr>
      <w:r w:rsidRPr="00353EC3">
        <w:rPr>
          <w:rFonts w:ascii="Times New Roman" w:hAnsi="Times New Roman"/>
          <w:sz w:val="24"/>
        </w:rPr>
        <w:t>10) Geografiske dronezoner: En del af luftrummet afgrænset af Trafikstyrelsen som fremmer, begrænser eller udelukker droneoperationer for at imødegå risici vedrørende flyvesikkerhed (</w:t>
      </w:r>
      <w:proofErr w:type="spellStart"/>
      <w:r w:rsidRPr="00353EC3">
        <w:rPr>
          <w:rFonts w:ascii="Times New Roman" w:hAnsi="Times New Roman"/>
          <w:sz w:val="24"/>
        </w:rPr>
        <w:t>safety</w:t>
      </w:r>
      <w:proofErr w:type="spellEnd"/>
      <w:r w:rsidRPr="00353EC3">
        <w:rPr>
          <w:rFonts w:ascii="Times New Roman" w:hAnsi="Times New Roman"/>
          <w:sz w:val="24"/>
        </w:rPr>
        <w:t>), privatlivets fred, beskyttelse af personoplysninger, luftfartssikkerhed (security) eller miljøet i forbindelse med droneoperationer og er udpeget på baggrund af artikel 15 i droneforordningen.</w:t>
      </w:r>
    </w:p>
    <w:p w14:paraId="3D010EFA" w14:textId="77777777" w:rsidR="00CF7D14" w:rsidRPr="00353EC3" w:rsidRDefault="00CF7D14" w:rsidP="00CF7D14">
      <w:pPr>
        <w:rPr>
          <w:rFonts w:ascii="Times New Roman" w:hAnsi="Times New Roman"/>
          <w:sz w:val="24"/>
        </w:rPr>
      </w:pPr>
      <w:r w:rsidRPr="00353EC3">
        <w:rPr>
          <w:rFonts w:ascii="Times New Roman" w:hAnsi="Times New Roman"/>
          <w:sz w:val="24"/>
        </w:rPr>
        <w:t>11) Identifikationsmærkning for klasse: Mærkning af droner i klasserne C0, C1, C2, C3, C4, C5 og C6 i overensstemmelse med bilaget i Europa-Kommissionens delegerede forordning 2019/945/EU af 12. marts 2019 om ubemandede luftfartøjer og om tredjelandsoperatører af ubemandede luftfartøjssystemer.</w:t>
      </w:r>
    </w:p>
    <w:p w14:paraId="6CA85E91" w14:textId="77777777" w:rsidR="00CF7D14" w:rsidRPr="00353EC3" w:rsidRDefault="00CF7D14" w:rsidP="00CF7D14">
      <w:pPr>
        <w:rPr>
          <w:rFonts w:ascii="Times New Roman" w:hAnsi="Times New Roman"/>
          <w:sz w:val="24"/>
        </w:rPr>
      </w:pPr>
      <w:r w:rsidRPr="00353EC3">
        <w:rPr>
          <w:rFonts w:ascii="Times New Roman" w:hAnsi="Times New Roman"/>
          <w:sz w:val="24"/>
        </w:rPr>
        <w:t>12) Indsatssted: Et område, hvor politiet eller redningsmyndigheden, eventuelt med deltagelse af Forsvaret, gennemfører en indsats, f.eks. efterforskning af kriminalitet eller redning af personer.</w:t>
      </w:r>
    </w:p>
    <w:p w14:paraId="1240CC80" w14:textId="77777777" w:rsidR="00CF7D14" w:rsidRPr="00353EC3" w:rsidRDefault="00CF7D14" w:rsidP="00CF7D14">
      <w:pPr>
        <w:rPr>
          <w:rFonts w:ascii="Times New Roman" w:hAnsi="Times New Roman"/>
          <w:sz w:val="24"/>
        </w:rPr>
      </w:pPr>
      <w:r w:rsidRPr="00353EC3">
        <w:rPr>
          <w:rFonts w:ascii="Times New Roman" w:hAnsi="Times New Roman"/>
          <w:sz w:val="24"/>
        </w:rPr>
        <w:t xml:space="preserve">13) Ind- og </w:t>
      </w:r>
      <w:proofErr w:type="spellStart"/>
      <w:r w:rsidRPr="00353EC3">
        <w:rPr>
          <w:rFonts w:ascii="Times New Roman" w:hAnsi="Times New Roman"/>
          <w:sz w:val="24"/>
        </w:rPr>
        <w:t>udflyvningen</w:t>
      </w:r>
      <w:proofErr w:type="spellEnd"/>
      <w:r w:rsidRPr="00353EC3">
        <w:rPr>
          <w:rFonts w:ascii="Times New Roman" w:hAnsi="Times New Roman"/>
          <w:sz w:val="24"/>
        </w:rPr>
        <w:t xml:space="preserve">: De arealer, over hvilket indflyvning til og </w:t>
      </w:r>
      <w:proofErr w:type="spellStart"/>
      <w:r w:rsidRPr="00353EC3">
        <w:rPr>
          <w:rFonts w:ascii="Times New Roman" w:hAnsi="Times New Roman"/>
          <w:sz w:val="24"/>
        </w:rPr>
        <w:t>udflyvning</w:t>
      </w:r>
      <w:proofErr w:type="spellEnd"/>
      <w:r w:rsidRPr="00353EC3">
        <w:rPr>
          <w:rFonts w:ascii="Times New Roman" w:hAnsi="Times New Roman"/>
          <w:sz w:val="24"/>
        </w:rPr>
        <w:t xml:space="preserve"> fra en offentlig godkendt flyveplads eller militær flyvestation finder sted ifølge en af transportministerens godkendt plan.</w:t>
      </w:r>
    </w:p>
    <w:p w14:paraId="5AF20CA9" w14:textId="77777777" w:rsidR="00CF7D14" w:rsidRPr="00353EC3" w:rsidRDefault="00CF7D14" w:rsidP="00CF7D14">
      <w:pPr>
        <w:rPr>
          <w:rFonts w:ascii="Times New Roman" w:hAnsi="Times New Roman"/>
          <w:sz w:val="24"/>
        </w:rPr>
      </w:pPr>
      <w:r w:rsidRPr="00353EC3">
        <w:rPr>
          <w:rFonts w:ascii="Times New Roman" w:hAnsi="Times New Roman"/>
          <w:sz w:val="24"/>
        </w:rPr>
        <w:t>14) Infrastrukturforvalter: Enhver myndighed eller enhver virksomhed, der er ansvarlig for anlæg, vedligeholdelse og forvaltning af infrastruktur.</w:t>
      </w:r>
    </w:p>
    <w:p w14:paraId="12DC9826" w14:textId="77777777" w:rsidR="00CF7D14" w:rsidRPr="00353EC3" w:rsidRDefault="00CF7D14" w:rsidP="00CF7D14">
      <w:pPr>
        <w:rPr>
          <w:rFonts w:ascii="Times New Roman" w:hAnsi="Times New Roman"/>
          <w:sz w:val="24"/>
        </w:rPr>
      </w:pPr>
      <w:r w:rsidRPr="00353EC3">
        <w:rPr>
          <w:rFonts w:ascii="Times New Roman" w:hAnsi="Times New Roman"/>
          <w:sz w:val="24"/>
        </w:rPr>
        <w:t>15) Kolonne 3-virksomhed: En virksomhed, som har oplag af brand- og eksplosionsfarlige stoffer, giftige stoffer eller miljøfarlige stoffer, og som er omfattet af risikobekendtgørelsen.</w:t>
      </w:r>
    </w:p>
    <w:p w14:paraId="33C59ABC" w14:textId="77777777" w:rsidR="00CF7D14" w:rsidRPr="00353EC3" w:rsidRDefault="00CF7D14" w:rsidP="00CF7D14">
      <w:pPr>
        <w:rPr>
          <w:rFonts w:ascii="Times New Roman" w:hAnsi="Times New Roman"/>
          <w:sz w:val="24"/>
        </w:rPr>
      </w:pPr>
      <w:r w:rsidRPr="00353EC3">
        <w:rPr>
          <w:rFonts w:ascii="Times New Roman" w:hAnsi="Times New Roman"/>
          <w:sz w:val="24"/>
        </w:rPr>
        <w:t>16) Kompetencecertifikat: Certifikat, der dokumenterer, at fjernpiloten har teoretiske og praktiske kompetencer til operation af droner, som beskrevet under UAS. OPEN. 030, nr. 2 i bilaget, del A til droneforordningen.</w:t>
      </w:r>
    </w:p>
    <w:p w14:paraId="3ECDE93A" w14:textId="77777777" w:rsidR="00CF7D14" w:rsidRPr="00353EC3" w:rsidRDefault="00CF7D14" w:rsidP="00CF7D14">
      <w:pPr>
        <w:rPr>
          <w:rFonts w:ascii="Times New Roman" w:hAnsi="Times New Roman"/>
          <w:sz w:val="24"/>
        </w:rPr>
      </w:pPr>
      <w:r w:rsidRPr="00353EC3">
        <w:rPr>
          <w:rFonts w:ascii="Times New Roman" w:hAnsi="Times New Roman"/>
          <w:sz w:val="24"/>
        </w:rPr>
        <w:t>17) Legetøjsdrone: En drone, der er designet målrettet og markedsført til børn under 14 år, hvor der medfølger en erklæring om, at dronen overholder kravene til legetøj i direktiv 2009/48/EF om sikkerhedskrav til legetøj.</w:t>
      </w:r>
    </w:p>
    <w:p w14:paraId="7C79221F" w14:textId="77777777" w:rsidR="00CF7D14" w:rsidRPr="00353EC3" w:rsidRDefault="00CF7D14" w:rsidP="00CF7D14">
      <w:pPr>
        <w:rPr>
          <w:rFonts w:ascii="Times New Roman" w:hAnsi="Times New Roman"/>
          <w:sz w:val="24"/>
        </w:rPr>
      </w:pPr>
      <w:r w:rsidRPr="00353EC3">
        <w:rPr>
          <w:rFonts w:ascii="Times New Roman" w:hAnsi="Times New Roman"/>
          <w:sz w:val="24"/>
        </w:rPr>
        <w:t>18) Militær flyvestation: Flyveplads, der kontrolleres og drives af militæret.</w:t>
      </w:r>
    </w:p>
    <w:p w14:paraId="4E1EE71D" w14:textId="77777777" w:rsidR="00CF7D14" w:rsidRPr="00353EC3" w:rsidRDefault="00CF7D14" w:rsidP="00CF7D14">
      <w:pPr>
        <w:rPr>
          <w:rFonts w:ascii="Times New Roman" w:hAnsi="Times New Roman"/>
          <w:sz w:val="24"/>
        </w:rPr>
      </w:pPr>
      <w:r w:rsidRPr="00353EC3">
        <w:rPr>
          <w:rFonts w:ascii="Times New Roman" w:hAnsi="Times New Roman"/>
          <w:sz w:val="24"/>
        </w:rPr>
        <w:t>19) Offentlig godkendt flyveplads: En flyveplads, hvis benyttelse til flyvning står åben for offentligheden, som er godkendt i henhold til § 60 i lov om luftfart eller certificeret efter EU-</w:t>
      </w:r>
      <w:r w:rsidRPr="00353EC3">
        <w:rPr>
          <w:rFonts w:ascii="Times New Roman" w:hAnsi="Times New Roman"/>
          <w:sz w:val="24"/>
        </w:rPr>
        <w:lastRenderedPageBreak/>
        <w:t>forordninger på flyvepladsområdet, og har opnået en driftstilladelse efter § 55, stk. 1, 1. pkt., i lov om luftfart.</w:t>
      </w:r>
    </w:p>
    <w:p w14:paraId="12951416" w14:textId="77777777" w:rsidR="00CF7D14" w:rsidRPr="00353EC3" w:rsidRDefault="00CF7D14" w:rsidP="00CF7D14">
      <w:pPr>
        <w:rPr>
          <w:rFonts w:ascii="Times New Roman" w:hAnsi="Times New Roman"/>
          <w:sz w:val="24"/>
        </w:rPr>
      </w:pPr>
      <w:r w:rsidRPr="00353EC3">
        <w:rPr>
          <w:rFonts w:ascii="Times New Roman" w:hAnsi="Times New Roman"/>
          <w:sz w:val="24"/>
        </w:rPr>
        <w:t xml:space="preserve">20) Område med adgangskontrol: Et område med en form for sikring af området, som forhindrer fri adgang til det </w:t>
      </w:r>
      <w:proofErr w:type="spellStart"/>
      <w:r w:rsidRPr="00353EC3">
        <w:rPr>
          <w:rFonts w:ascii="Times New Roman" w:hAnsi="Times New Roman"/>
          <w:sz w:val="24"/>
        </w:rPr>
        <w:t>f.eks</w:t>
      </w:r>
      <w:proofErr w:type="spellEnd"/>
      <w:r w:rsidRPr="00353EC3">
        <w:rPr>
          <w:rFonts w:ascii="Times New Roman" w:hAnsi="Times New Roman"/>
          <w:sz w:val="24"/>
        </w:rPr>
        <w:t xml:space="preserve"> i form af hegn om området, elektronisk sikring, vagter m.v.</w:t>
      </w:r>
    </w:p>
    <w:p w14:paraId="7C304D94" w14:textId="77777777" w:rsidR="00CF7D14" w:rsidRPr="00353EC3" w:rsidRDefault="00CF7D14" w:rsidP="00CF7D14">
      <w:pPr>
        <w:rPr>
          <w:rFonts w:ascii="Times New Roman" w:hAnsi="Times New Roman"/>
          <w:sz w:val="24"/>
        </w:rPr>
      </w:pPr>
      <w:r w:rsidRPr="00353EC3">
        <w:rPr>
          <w:rFonts w:ascii="Times New Roman" w:hAnsi="Times New Roman"/>
          <w:sz w:val="24"/>
        </w:rPr>
        <w:t>21) Permanent, menneskeskabt hindring: En høj hindring, f.eks. en antenne, skorsten eller vindmølle, der er lavet til at blive stående i en længere årrække eller permanent.</w:t>
      </w:r>
    </w:p>
    <w:p w14:paraId="641D32CE" w14:textId="77777777" w:rsidR="00CF7D14" w:rsidRPr="00353EC3" w:rsidRDefault="00CF7D14" w:rsidP="00CF7D14">
      <w:pPr>
        <w:rPr>
          <w:rFonts w:ascii="Times New Roman" w:hAnsi="Times New Roman"/>
          <w:sz w:val="24"/>
        </w:rPr>
      </w:pPr>
      <w:r w:rsidRPr="00353EC3">
        <w:rPr>
          <w:rFonts w:ascii="Times New Roman" w:hAnsi="Times New Roman"/>
          <w:sz w:val="24"/>
        </w:rPr>
        <w:t xml:space="preserve">22) SDR: Special </w:t>
      </w:r>
      <w:proofErr w:type="spellStart"/>
      <w:r w:rsidRPr="00353EC3">
        <w:rPr>
          <w:rFonts w:ascii="Times New Roman" w:hAnsi="Times New Roman"/>
          <w:sz w:val="24"/>
        </w:rPr>
        <w:t>drawing</w:t>
      </w:r>
      <w:proofErr w:type="spellEnd"/>
      <w:r w:rsidRPr="00353EC3">
        <w:rPr>
          <w:rFonts w:ascii="Times New Roman" w:hAnsi="Times New Roman"/>
          <w:sz w:val="24"/>
        </w:rPr>
        <w:t xml:space="preserve"> </w:t>
      </w:r>
      <w:proofErr w:type="spellStart"/>
      <w:r w:rsidRPr="00353EC3">
        <w:rPr>
          <w:rFonts w:ascii="Times New Roman" w:hAnsi="Times New Roman"/>
          <w:sz w:val="24"/>
        </w:rPr>
        <w:t>rights</w:t>
      </w:r>
      <w:proofErr w:type="spellEnd"/>
      <w:r w:rsidRPr="00353EC3">
        <w:rPr>
          <w:rFonts w:ascii="Times New Roman" w:hAnsi="Times New Roman"/>
          <w:sz w:val="24"/>
        </w:rPr>
        <w:t>, særlige trækningsrettigheder på den internationale valutafond (IFM).</w:t>
      </w:r>
    </w:p>
    <w:p w14:paraId="4F32F568" w14:textId="77777777" w:rsidR="00CF7D14" w:rsidRPr="00353EC3" w:rsidRDefault="00CF7D14" w:rsidP="00CF7D14">
      <w:pPr>
        <w:rPr>
          <w:rFonts w:ascii="Times New Roman" w:hAnsi="Times New Roman"/>
          <w:sz w:val="24"/>
        </w:rPr>
      </w:pPr>
      <w:r w:rsidRPr="00353EC3">
        <w:rPr>
          <w:rFonts w:ascii="Times New Roman" w:hAnsi="Times New Roman"/>
          <w:sz w:val="24"/>
        </w:rPr>
        <w:t>23) Sikringskritisk område: områder, hvor hensynet til at undgå terrorhandlinger, smugling, ulovlig aflytning m.v. tilsiger, at offentligheden ikke har fri adgang til at overflyve området, f.eks. kongehusets ejendomme, politistationer, fængsler og arresthuse og militære installationer og områder.</w:t>
      </w:r>
    </w:p>
    <w:p w14:paraId="70FD782F" w14:textId="77777777" w:rsidR="00CF7D14" w:rsidRPr="00353EC3" w:rsidRDefault="00CF7D14" w:rsidP="00CF7D14">
      <w:pPr>
        <w:rPr>
          <w:rFonts w:ascii="Times New Roman" w:hAnsi="Times New Roman"/>
          <w:sz w:val="24"/>
        </w:rPr>
      </w:pPr>
      <w:r w:rsidRPr="00353EC3">
        <w:rPr>
          <w:rFonts w:ascii="Times New Roman" w:hAnsi="Times New Roman"/>
          <w:sz w:val="24"/>
        </w:rPr>
        <w:t>24) Den specifikke kategori: Droneoperationer med forhøjet risiko, som defineret i artikel 5 i droneforordningen.</w:t>
      </w:r>
    </w:p>
    <w:p w14:paraId="46F8A85F" w14:textId="7340435A" w:rsidR="00CF7D14" w:rsidRPr="00353EC3" w:rsidRDefault="00CF7D14" w:rsidP="00CF7D14">
      <w:pPr>
        <w:rPr>
          <w:rFonts w:ascii="Times New Roman" w:hAnsi="Times New Roman"/>
          <w:sz w:val="24"/>
        </w:rPr>
      </w:pPr>
      <w:r w:rsidRPr="00353EC3">
        <w:rPr>
          <w:rFonts w:ascii="Times New Roman" w:hAnsi="Times New Roman"/>
          <w:sz w:val="24"/>
        </w:rPr>
        <w:t>25) Stats</w:t>
      </w:r>
      <w:ins w:id="6" w:author="Simone Holst" w:date="2025-02-28T11:09:00Z">
        <w:r w:rsidR="00D16A5E">
          <w:rPr>
            <w:rFonts w:ascii="Times New Roman" w:hAnsi="Times New Roman"/>
            <w:sz w:val="24"/>
          </w:rPr>
          <w:t>luftfart</w:t>
        </w:r>
      </w:ins>
      <w:del w:id="7" w:author="Simone Holst" w:date="2025-02-28T11:09:00Z">
        <w:r w:rsidRPr="00353EC3" w:rsidDel="00D16A5E">
          <w:rPr>
            <w:rFonts w:ascii="Times New Roman" w:hAnsi="Times New Roman"/>
            <w:sz w:val="24"/>
          </w:rPr>
          <w:delText>flyvning</w:delText>
        </w:r>
      </w:del>
      <w:r w:rsidRPr="00353EC3">
        <w:rPr>
          <w:rFonts w:ascii="Times New Roman" w:hAnsi="Times New Roman"/>
          <w:sz w:val="24"/>
        </w:rPr>
        <w:t>: Luftfartøjer og tilhørende motorer, propeller, dele, ikkefastmonteret udstyr og udstyr til fjernkontrol af luftfartøjer, mens der udføres militær-, told-, politi-, eftersøgnings- og rednings-, brandsluknings-, grænsekontrol- og kystvagtsaktiviteter eller lignende aktiviteter eller tjenester under en medlemsstats kontrol og ansvar. Aktiviteten skal udøves eller ydes i offentlighedens interesse af eller på vegne af et organ, der har en offentlig myndigheds beføjelser, og det personale og de organisationer, der er involveret i de aktiviteter og tjenester, som udøves eller leveres af disse luftfartøjer, jf. artikel 2, stk. 3, litra a, i Europa-Parlamentets og Rådets forordning (EU) 2018/1139 af 4. juli 2018 om fælles regler for civil luftfart og oprettelse af Den Europæiske Unions Luftfartssikkerhedsagentur.</w:t>
      </w:r>
    </w:p>
    <w:p w14:paraId="4C6023BF" w14:textId="77777777" w:rsidR="00CF7D14" w:rsidRPr="00353EC3" w:rsidRDefault="00CF7D14" w:rsidP="00CF7D14">
      <w:pPr>
        <w:rPr>
          <w:rFonts w:ascii="Times New Roman" w:hAnsi="Times New Roman"/>
          <w:sz w:val="24"/>
        </w:rPr>
      </w:pPr>
      <w:r w:rsidRPr="00353EC3">
        <w:rPr>
          <w:rFonts w:ascii="Times New Roman" w:hAnsi="Times New Roman"/>
          <w:sz w:val="24"/>
        </w:rPr>
        <w:t xml:space="preserve">26) VLOS: Flyvning i </w:t>
      </w:r>
      <w:proofErr w:type="spellStart"/>
      <w:r w:rsidRPr="00353EC3">
        <w:rPr>
          <w:rFonts w:ascii="Times New Roman" w:hAnsi="Times New Roman"/>
          <w:sz w:val="24"/>
        </w:rPr>
        <w:t>visual</w:t>
      </w:r>
      <w:proofErr w:type="spellEnd"/>
      <w:r w:rsidRPr="00353EC3">
        <w:rPr>
          <w:rFonts w:ascii="Times New Roman" w:hAnsi="Times New Roman"/>
          <w:sz w:val="24"/>
        </w:rPr>
        <w:t xml:space="preserve"> line of </w:t>
      </w:r>
      <w:proofErr w:type="spellStart"/>
      <w:r w:rsidRPr="00353EC3">
        <w:rPr>
          <w:rFonts w:ascii="Times New Roman" w:hAnsi="Times New Roman"/>
          <w:sz w:val="24"/>
        </w:rPr>
        <w:t>sight</w:t>
      </w:r>
      <w:proofErr w:type="spellEnd"/>
      <w:r w:rsidRPr="00353EC3">
        <w:rPr>
          <w:rFonts w:ascii="Times New Roman" w:hAnsi="Times New Roman"/>
          <w:sz w:val="24"/>
        </w:rPr>
        <w:t xml:space="preserve"> (VLOS) er flyvning inden for fjernpilotens synsvidde.</w:t>
      </w:r>
    </w:p>
    <w:p w14:paraId="1F482B0F" w14:textId="77777777" w:rsidR="00CF7D14" w:rsidRDefault="00CF7D14" w:rsidP="00CF7D14">
      <w:pPr>
        <w:rPr>
          <w:ins w:id="8" w:author="Simone Holst" w:date="2025-02-28T11:10:00Z"/>
          <w:rFonts w:ascii="Times New Roman" w:hAnsi="Times New Roman"/>
          <w:sz w:val="24"/>
        </w:rPr>
      </w:pPr>
      <w:r w:rsidRPr="00353EC3">
        <w:rPr>
          <w:rFonts w:ascii="Times New Roman" w:hAnsi="Times New Roman"/>
          <w:sz w:val="24"/>
        </w:rPr>
        <w:t>27) Den åbne kategori: Droneoperationer med lav risiko, som defineret i artikel 4 i droneforordningen.</w:t>
      </w:r>
    </w:p>
    <w:p w14:paraId="0D19CA43" w14:textId="77777777" w:rsidR="00D16A5E" w:rsidRDefault="00D16A5E" w:rsidP="00D16A5E">
      <w:pPr>
        <w:rPr>
          <w:ins w:id="9" w:author="Simone Holst" w:date="2025-02-28T11:10:00Z"/>
          <w:rFonts w:ascii="Times New Roman" w:hAnsi="Times New Roman" w:cs="Times New Roman"/>
          <w:sz w:val="24"/>
        </w:rPr>
      </w:pPr>
      <w:ins w:id="10" w:author="Simone Holst" w:date="2025-02-28T11:10:00Z">
        <w:r>
          <w:rPr>
            <w:rFonts w:ascii="Times New Roman" w:hAnsi="Times New Roman"/>
            <w:sz w:val="24"/>
          </w:rPr>
          <w:t>28)</w:t>
        </w:r>
        <w:r w:rsidRPr="00581386">
          <w:rPr>
            <w:rFonts w:ascii="Times New Roman" w:hAnsi="Times New Roman" w:cs="Times New Roman"/>
            <w:sz w:val="24"/>
          </w:rPr>
          <w:t xml:space="preserve"> </w:t>
        </w:r>
        <w:r>
          <w:rPr>
            <w:rFonts w:ascii="Times New Roman" w:hAnsi="Times New Roman" w:cs="Times New Roman"/>
            <w:sz w:val="24"/>
          </w:rPr>
          <w:t>Kommercielt formål: En opgave, der leveres af en droneoperatør mod betaling eller en anden ydelse.</w:t>
        </w:r>
      </w:ins>
    </w:p>
    <w:p w14:paraId="3171280F" w14:textId="77777777" w:rsidR="00D16A5E" w:rsidRPr="00E27E6B" w:rsidRDefault="00D16A5E" w:rsidP="00D16A5E">
      <w:pPr>
        <w:rPr>
          <w:ins w:id="11" w:author="Simone Holst" w:date="2025-02-28T11:10:00Z"/>
          <w:rFonts w:ascii="Times New Roman" w:hAnsi="Times New Roman"/>
          <w:sz w:val="24"/>
          <w:szCs w:val="20"/>
        </w:rPr>
      </w:pPr>
      <w:ins w:id="12" w:author="Simone Holst" w:date="2025-02-28T11:10:00Z">
        <w:r>
          <w:rPr>
            <w:rFonts w:ascii="Times New Roman" w:hAnsi="Times New Roman" w:cs="Times New Roman"/>
            <w:sz w:val="24"/>
          </w:rPr>
          <w:t xml:space="preserve">29) IMC-flyveplads: </w:t>
        </w:r>
        <w:bookmarkStart w:id="13" w:name="_Hlk184388995"/>
        <w:r w:rsidRPr="00E27E6B">
          <w:rPr>
            <w:rFonts w:ascii="Times New Roman" w:hAnsi="Times New Roman"/>
            <w:sz w:val="24"/>
            <w:szCs w:val="20"/>
          </w:rPr>
          <w:t xml:space="preserve">En offentlig godkendt flyveplads, </w:t>
        </w:r>
        <w:r>
          <w:rPr>
            <w:rFonts w:ascii="Times New Roman" w:hAnsi="Times New Roman"/>
            <w:sz w:val="24"/>
            <w:szCs w:val="20"/>
          </w:rPr>
          <w:t>som af</w:t>
        </w:r>
        <w:r w:rsidRPr="00E27E6B">
          <w:rPr>
            <w:rFonts w:ascii="Times New Roman" w:hAnsi="Times New Roman"/>
            <w:sz w:val="24"/>
            <w:szCs w:val="20"/>
          </w:rPr>
          <w:t xml:space="preserve"> luftfartøjer </w:t>
        </w:r>
        <w:r>
          <w:rPr>
            <w:rFonts w:ascii="Times New Roman" w:hAnsi="Times New Roman"/>
            <w:sz w:val="24"/>
            <w:szCs w:val="20"/>
          </w:rPr>
          <w:t xml:space="preserve">kan anvendes under </w:t>
        </w:r>
        <w:r w:rsidRPr="00E27E6B">
          <w:rPr>
            <w:rFonts w:ascii="Times New Roman" w:hAnsi="Times New Roman"/>
            <w:sz w:val="24"/>
            <w:szCs w:val="20"/>
          </w:rPr>
          <w:t>instrumentvejrforhold</w:t>
        </w:r>
        <w:r>
          <w:rPr>
            <w:rFonts w:ascii="Times New Roman" w:hAnsi="Times New Roman"/>
            <w:sz w:val="24"/>
            <w:szCs w:val="20"/>
          </w:rPr>
          <w:t xml:space="preserve"> (IMC)</w:t>
        </w:r>
        <w:r w:rsidRPr="00E27E6B">
          <w:rPr>
            <w:rFonts w:ascii="Times New Roman" w:hAnsi="Times New Roman"/>
            <w:sz w:val="24"/>
            <w:szCs w:val="20"/>
          </w:rPr>
          <w:t>.</w:t>
        </w:r>
      </w:ins>
    </w:p>
    <w:p w14:paraId="5B13C207" w14:textId="5D1A985F" w:rsidR="00D16A5E" w:rsidRDefault="00D16A5E" w:rsidP="00D16A5E">
      <w:pPr>
        <w:rPr>
          <w:rFonts w:ascii="Times New Roman" w:hAnsi="Times New Roman"/>
          <w:sz w:val="24"/>
        </w:rPr>
      </w:pPr>
      <w:ins w:id="14" w:author="Simone Holst" w:date="2025-02-28T11:10:00Z">
        <w:r w:rsidRPr="00E27E6B">
          <w:rPr>
            <w:rFonts w:ascii="Times New Roman" w:hAnsi="Times New Roman"/>
            <w:sz w:val="24"/>
            <w:szCs w:val="20"/>
          </w:rPr>
          <w:t>30) VMC</w:t>
        </w:r>
        <w:r>
          <w:rPr>
            <w:rFonts w:ascii="Times New Roman" w:hAnsi="Times New Roman"/>
            <w:sz w:val="24"/>
            <w:szCs w:val="20"/>
          </w:rPr>
          <w:t>-</w:t>
        </w:r>
        <w:r w:rsidRPr="00E27E6B">
          <w:rPr>
            <w:rFonts w:ascii="Times New Roman" w:hAnsi="Times New Roman"/>
            <w:sz w:val="24"/>
            <w:szCs w:val="20"/>
          </w:rPr>
          <w:t xml:space="preserve">flyveplads: En offentlig godkendt flyveplads, </w:t>
        </w:r>
        <w:r>
          <w:rPr>
            <w:rFonts w:ascii="Times New Roman" w:hAnsi="Times New Roman"/>
            <w:sz w:val="24"/>
            <w:szCs w:val="20"/>
          </w:rPr>
          <w:t>som af</w:t>
        </w:r>
        <w:r w:rsidRPr="00E27E6B">
          <w:rPr>
            <w:rFonts w:ascii="Times New Roman" w:hAnsi="Times New Roman"/>
            <w:sz w:val="24"/>
            <w:szCs w:val="20"/>
          </w:rPr>
          <w:t xml:space="preserve"> luftfartøjer </w:t>
        </w:r>
        <w:r>
          <w:rPr>
            <w:rFonts w:ascii="Times New Roman" w:hAnsi="Times New Roman"/>
            <w:sz w:val="24"/>
            <w:szCs w:val="20"/>
          </w:rPr>
          <w:t xml:space="preserve">kan </w:t>
        </w:r>
        <w:r w:rsidRPr="00E27E6B">
          <w:rPr>
            <w:rFonts w:ascii="Times New Roman" w:hAnsi="Times New Roman"/>
            <w:sz w:val="24"/>
            <w:szCs w:val="20"/>
          </w:rPr>
          <w:t>anvende</w:t>
        </w:r>
        <w:r>
          <w:rPr>
            <w:rFonts w:ascii="Times New Roman" w:hAnsi="Times New Roman"/>
            <w:sz w:val="24"/>
            <w:szCs w:val="20"/>
          </w:rPr>
          <w:t>s under</w:t>
        </w:r>
        <w:r w:rsidRPr="00E27E6B">
          <w:rPr>
            <w:rFonts w:ascii="Times New Roman" w:hAnsi="Times New Roman"/>
            <w:sz w:val="24"/>
            <w:szCs w:val="20"/>
          </w:rPr>
          <w:t xml:space="preserve"> visuelle vejrforhold</w:t>
        </w:r>
        <w:r>
          <w:rPr>
            <w:rFonts w:ascii="Times New Roman" w:hAnsi="Times New Roman"/>
            <w:sz w:val="24"/>
            <w:szCs w:val="20"/>
          </w:rPr>
          <w:t xml:space="preserve"> (VMC)</w:t>
        </w:r>
        <w:r w:rsidRPr="00E27E6B">
          <w:rPr>
            <w:rFonts w:ascii="Times New Roman" w:hAnsi="Times New Roman"/>
            <w:sz w:val="24"/>
            <w:szCs w:val="20"/>
          </w:rPr>
          <w:t>.</w:t>
        </w:r>
      </w:ins>
      <w:bookmarkEnd w:id="13"/>
    </w:p>
    <w:p w14:paraId="2EA89BAB" w14:textId="77777777" w:rsidR="00CF7D14" w:rsidRPr="00353EC3" w:rsidRDefault="00CF7D14" w:rsidP="00CF7D14">
      <w:pPr>
        <w:rPr>
          <w:rFonts w:ascii="Times New Roman" w:hAnsi="Times New Roman"/>
          <w:sz w:val="24"/>
        </w:rPr>
      </w:pPr>
    </w:p>
    <w:p w14:paraId="1568B1F6" w14:textId="77777777" w:rsidR="00CF7D14" w:rsidRPr="00353EC3" w:rsidRDefault="00CF7D14" w:rsidP="00CF7D14">
      <w:pPr>
        <w:jc w:val="center"/>
        <w:rPr>
          <w:rFonts w:ascii="Times New Roman" w:hAnsi="Times New Roman"/>
          <w:sz w:val="24"/>
        </w:rPr>
      </w:pPr>
      <w:r w:rsidRPr="00353EC3">
        <w:rPr>
          <w:rFonts w:ascii="Times New Roman" w:hAnsi="Times New Roman"/>
          <w:sz w:val="24"/>
        </w:rPr>
        <w:t>Kapitel 2</w:t>
      </w:r>
    </w:p>
    <w:p w14:paraId="6C7FDEBD"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Operationer med droner</w:t>
      </w:r>
    </w:p>
    <w:p w14:paraId="0090F798" w14:textId="77777777" w:rsidR="00CF7D14" w:rsidRPr="00353EC3" w:rsidRDefault="00CF7D14" w:rsidP="00CF7D14">
      <w:pPr>
        <w:rPr>
          <w:rFonts w:ascii="Times New Roman" w:hAnsi="Times New Roman"/>
          <w:sz w:val="24"/>
        </w:rPr>
      </w:pPr>
      <w:r w:rsidRPr="00353EC3">
        <w:rPr>
          <w:rFonts w:ascii="Times New Roman" w:hAnsi="Times New Roman"/>
          <w:b/>
          <w:bCs/>
          <w:sz w:val="24"/>
        </w:rPr>
        <w:lastRenderedPageBreak/>
        <w:t>§ 3.</w:t>
      </w:r>
      <w:r w:rsidRPr="00353EC3">
        <w:rPr>
          <w:rFonts w:ascii="Times New Roman" w:hAnsi="Times New Roman"/>
          <w:sz w:val="24"/>
        </w:rPr>
        <w:t> Droneoperationer skal gennemføres i overensstemmelse med reglerne i droneforordningen og efterfølgende ændringer hertil, kapitel 9 a i lov om luftfart og bestemmelserne i denne bekendtgørelse.</w:t>
      </w:r>
    </w:p>
    <w:p w14:paraId="54772A4E" w14:textId="77777777" w:rsidR="00CF7D14" w:rsidRDefault="00CF7D14" w:rsidP="00CF7D14">
      <w:pPr>
        <w:rPr>
          <w:ins w:id="15" w:author="Simone Holst" w:date="2025-02-28T11:10:00Z"/>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Droner, der er mærket med identifikationsmærkerne C0-C6, skal overholde kravene til den klasse, dronen er mærket som, efter Europa-Kommissionens delegerede forordning 2019/945/EU af 12. marts 2019 om ubemandede luftfartøjer og om tredjelandsoperatører af ubemandede luftfartøjssystemer.</w:t>
      </w:r>
    </w:p>
    <w:p w14:paraId="3B2EA01B" w14:textId="1291F6BB" w:rsidR="00D16A5E" w:rsidRPr="00353EC3" w:rsidRDefault="00D16A5E" w:rsidP="00CF7D14">
      <w:pPr>
        <w:rPr>
          <w:rFonts w:ascii="Times New Roman" w:hAnsi="Times New Roman"/>
          <w:sz w:val="24"/>
        </w:rPr>
      </w:pPr>
      <w:ins w:id="16" w:author="Simone Holst" w:date="2025-02-28T11:10:00Z">
        <w:r>
          <w:rPr>
            <w:rFonts w:ascii="Times New Roman" w:hAnsi="Times New Roman"/>
            <w:sz w:val="24"/>
          </w:rPr>
          <w:t xml:space="preserve">  </w:t>
        </w:r>
        <w:r w:rsidRPr="00D16A5E">
          <w:rPr>
            <w:rFonts w:ascii="Times New Roman" w:hAnsi="Times New Roman"/>
            <w:i/>
            <w:iCs/>
            <w:sz w:val="24"/>
          </w:rPr>
          <w:t>Stk. 3.</w:t>
        </w:r>
        <w:r>
          <w:rPr>
            <w:rFonts w:ascii="Times New Roman" w:hAnsi="Times New Roman"/>
            <w:sz w:val="24"/>
          </w:rPr>
          <w:t xml:space="preserve"> En fortøjet drone, som har et fremdriftssystem, skal uanset dronens startvægt, inkl. nyttevægt, gennemføre alle droneoperationer i overensstemmelse med reglerne i droneforordningen og efterfølgende ændringer hertil, kapitel 9 a i lov om luftfart og bestemmelserne i denne bekendtgørelse.</w:t>
        </w:r>
      </w:ins>
    </w:p>
    <w:p w14:paraId="7A9ED2FE" w14:textId="6BCE5F08"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 xml:space="preserve">Stk. </w:t>
      </w:r>
      <w:ins w:id="17" w:author="Simone Holst" w:date="2025-02-28T11:10:00Z">
        <w:r w:rsidR="00D16A5E">
          <w:rPr>
            <w:rFonts w:ascii="Times New Roman" w:hAnsi="Times New Roman"/>
            <w:i/>
            <w:iCs/>
            <w:sz w:val="24"/>
          </w:rPr>
          <w:t>4</w:t>
        </w:r>
      </w:ins>
      <w:del w:id="18" w:author="Simone Holst" w:date="2025-02-28T11:10:00Z">
        <w:r w:rsidRPr="00353EC3" w:rsidDel="00D16A5E">
          <w:rPr>
            <w:rFonts w:ascii="Times New Roman" w:hAnsi="Times New Roman"/>
            <w:i/>
            <w:iCs/>
            <w:sz w:val="24"/>
          </w:rPr>
          <w:delText>3</w:delText>
        </w:r>
      </w:del>
      <w:r w:rsidRPr="00353EC3">
        <w:rPr>
          <w:rFonts w:ascii="Times New Roman" w:hAnsi="Times New Roman"/>
          <w:i/>
          <w:iCs/>
          <w:sz w:val="24"/>
        </w:rPr>
        <w:t>.</w:t>
      </w:r>
      <w:r w:rsidRPr="00353EC3">
        <w:rPr>
          <w:rFonts w:ascii="Times New Roman" w:hAnsi="Times New Roman"/>
          <w:sz w:val="24"/>
        </w:rPr>
        <w:t> Droneoperationer i U-space-luftrum skal gennemføres i overensstemmelse med Europa-Kommissionens forordning 2021/664/EU om et regelsæt for U-space. Eventuelle tilladelser skal være indhentet, inden droneoperationen kan gennemføres ved brug af USSP-tjenester.</w:t>
      </w:r>
    </w:p>
    <w:p w14:paraId="3A114BB7" w14:textId="07D399D6"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 xml:space="preserve">Stk. </w:t>
      </w:r>
      <w:ins w:id="19" w:author="Simone Holst" w:date="2025-02-28T11:10:00Z">
        <w:r w:rsidR="00D16A5E">
          <w:rPr>
            <w:rFonts w:ascii="Times New Roman" w:hAnsi="Times New Roman"/>
            <w:i/>
            <w:iCs/>
            <w:sz w:val="24"/>
          </w:rPr>
          <w:t>5</w:t>
        </w:r>
      </w:ins>
      <w:del w:id="20" w:author="Simone Holst" w:date="2025-02-28T11:10:00Z">
        <w:r w:rsidRPr="00353EC3" w:rsidDel="00D16A5E">
          <w:rPr>
            <w:rFonts w:ascii="Times New Roman" w:hAnsi="Times New Roman"/>
            <w:i/>
            <w:iCs/>
            <w:sz w:val="24"/>
          </w:rPr>
          <w:delText>4</w:delText>
        </w:r>
      </w:del>
      <w:r w:rsidRPr="00353EC3">
        <w:rPr>
          <w:rFonts w:ascii="Times New Roman" w:hAnsi="Times New Roman"/>
          <w:i/>
          <w:iCs/>
          <w:sz w:val="24"/>
        </w:rPr>
        <w:t>.</w:t>
      </w:r>
      <w:r w:rsidRPr="00353EC3">
        <w:rPr>
          <w:rFonts w:ascii="Times New Roman" w:hAnsi="Times New Roman"/>
          <w:sz w:val="24"/>
        </w:rPr>
        <w:t> Det er droneoperatørens ansvar at sikre, at kravet i stk. 1-3 er opfyldt.</w:t>
      </w:r>
    </w:p>
    <w:p w14:paraId="4492859F" w14:textId="77777777" w:rsidR="00CF7D14" w:rsidRPr="00353EC3" w:rsidRDefault="00CF7D14" w:rsidP="00CF7D14">
      <w:pPr>
        <w:rPr>
          <w:rFonts w:ascii="Times New Roman" w:hAnsi="Times New Roman"/>
          <w:sz w:val="24"/>
        </w:rPr>
      </w:pPr>
    </w:p>
    <w:p w14:paraId="441CEBF2"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Forsikring</w:t>
      </w:r>
    </w:p>
    <w:p w14:paraId="24946BD2" w14:textId="14321397" w:rsidR="00CF7D14" w:rsidRPr="00353EC3" w:rsidRDefault="00CF7D14" w:rsidP="00CF7D14">
      <w:pPr>
        <w:rPr>
          <w:rFonts w:ascii="Times New Roman" w:hAnsi="Times New Roman"/>
          <w:sz w:val="24"/>
        </w:rPr>
      </w:pPr>
      <w:r w:rsidRPr="00353EC3">
        <w:rPr>
          <w:rFonts w:ascii="Times New Roman" w:hAnsi="Times New Roman"/>
          <w:b/>
          <w:bCs/>
          <w:sz w:val="24"/>
        </w:rPr>
        <w:t>§ 4.</w:t>
      </w:r>
      <w:r w:rsidRPr="00353EC3">
        <w:rPr>
          <w:rFonts w:ascii="Times New Roman" w:hAnsi="Times New Roman"/>
          <w:sz w:val="24"/>
        </w:rPr>
        <w:t xml:space="preserve"> Droneoperationer skal være dækket af en gyldig ansvarsforsikring i henhold til lov om luftfart og Europa-Parlamentets og Rådets forordning (EF) nr. 785/2004 af den 21. april 2004, jf. dog stk. </w:t>
      </w:r>
      <w:del w:id="21" w:author="Simone Holst" w:date="2025-02-28T11:11:00Z">
        <w:r w:rsidRPr="00353EC3" w:rsidDel="00D16A5E">
          <w:rPr>
            <w:rFonts w:ascii="Times New Roman" w:hAnsi="Times New Roman"/>
            <w:sz w:val="24"/>
          </w:rPr>
          <w:delText>2</w:delText>
        </w:r>
      </w:del>
      <w:del w:id="22" w:author="Simone Holst" w:date="2025-02-28T11:12:00Z">
        <w:r w:rsidRPr="00353EC3" w:rsidDel="00D16A5E">
          <w:rPr>
            <w:rFonts w:ascii="Times New Roman" w:hAnsi="Times New Roman"/>
            <w:sz w:val="24"/>
          </w:rPr>
          <w:delText>-4</w:delText>
        </w:r>
      </w:del>
      <w:ins w:id="23" w:author="Simone Holst" w:date="2025-02-28T11:12:00Z">
        <w:r w:rsidR="00D16A5E">
          <w:rPr>
            <w:rFonts w:ascii="Times New Roman" w:hAnsi="Times New Roman"/>
            <w:sz w:val="24"/>
          </w:rPr>
          <w:t>3-5</w:t>
        </w:r>
      </w:ins>
      <w:r w:rsidRPr="00353EC3">
        <w:rPr>
          <w:rFonts w:ascii="Times New Roman" w:hAnsi="Times New Roman"/>
          <w:sz w:val="24"/>
        </w:rPr>
        <w:t>. Forsikringssummen skal som minimum være på 0,75 mio. SDR</w:t>
      </w:r>
      <w:ins w:id="24" w:author="Simone Holst" w:date="2025-02-28T11:12:00Z">
        <w:r w:rsidR="00D16A5E">
          <w:rPr>
            <w:rFonts w:ascii="Times New Roman" w:hAnsi="Times New Roman"/>
            <w:sz w:val="24"/>
          </w:rPr>
          <w:t>, jf. dog stk. 2</w:t>
        </w:r>
      </w:ins>
      <w:r w:rsidRPr="00353EC3">
        <w:rPr>
          <w:rFonts w:ascii="Times New Roman" w:hAnsi="Times New Roman"/>
          <w:sz w:val="24"/>
        </w:rPr>
        <w:t>.</w:t>
      </w:r>
    </w:p>
    <w:p w14:paraId="46DCF565" w14:textId="0A84E5D4" w:rsidR="00D16A5E" w:rsidRDefault="00D16A5E" w:rsidP="00D16A5E">
      <w:pPr>
        <w:rPr>
          <w:ins w:id="25" w:author="Simone Holst" w:date="2025-02-28T11:12:00Z"/>
          <w:rFonts w:ascii="Times New Roman" w:hAnsi="Times New Roman" w:cs="Times New Roman"/>
          <w:sz w:val="24"/>
        </w:rPr>
      </w:pPr>
      <w:ins w:id="26" w:author="Simone Holst" w:date="2025-02-28T11:12:00Z">
        <w:r>
          <w:rPr>
            <w:rFonts w:ascii="Times New Roman" w:hAnsi="Times New Roman" w:cs="Times New Roman"/>
            <w:i/>
            <w:iCs/>
            <w:sz w:val="24"/>
          </w:rPr>
          <w:t xml:space="preserve">  Stk. 2.</w:t>
        </w:r>
        <w:r>
          <w:t xml:space="preserve"> </w:t>
        </w:r>
        <w:r>
          <w:rPr>
            <w:rFonts w:ascii="Times New Roman" w:hAnsi="Times New Roman"/>
            <w:sz w:val="24"/>
          </w:rPr>
          <w:t>E</w:t>
        </w:r>
        <w:r w:rsidRPr="00920150">
          <w:rPr>
            <w:rFonts w:ascii="Times New Roman" w:hAnsi="Times New Roman"/>
            <w:sz w:val="24"/>
          </w:rPr>
          <w:t xml:space="preserve">n drone ejet af en privatperson kan </w:t>
        </w:r>
        <w:r>
          <w:rPr>
            <w:rFonts w:ascii="Times New Roman" w:hAnsi="Times New Roman"/>
            <w:sz w:val="24"/>
          </w:rPr>
          <w:t>omfattes af ejerens privatansvarsforsikring i den almindelige indbodækning, hvis dette fremgår af forsikringspolicen, og der i policen er objektivt ansvar for skader forårsaget af dronen, eller af en særskilt luftfartøjsforsikring, når der er tale om en drone inden for følgende kategorier</w:t>
        </w:r>
        <w:r>
          <w:rPr>
            <w:rFonts w:ascii="Times New Roman" w:hAnsi="Times New Roman" w:cs="Times New Roman"/>
            <w:sz w:val="24"/>
          </w:rPr>
          <w:t>:</w:t>
        </w:r>
      </w:ins>
    </w:p>
    <w:p w14:paraId="25BF0879" w14:textId="77777777" w:rsidR="00D16A5E" w:rsidRPr="00451637" w:rsidRDefault="00D16A5E" w:rsidP="00D16A5E">
      <w:pPr>
        <w:pStyle w:val="Listeafsnit"/>
        <w:numPr>
          <w:ilvl w:val="0"/>
          <w:numId w:val="7"/>
        </w:numPr>
        <w:rPr>
          <w:ins w:id="27" w:author="Simone Holst" w:date="2025-02-28T11:12:00Z"/>
          <w:rFonts w:ascii="Times New Roman" w:hAnsi="Times New Roman" w:cs="Times New Roman"/>
          <w:sz w:val="24"/>
        </w:rPr>
      </w:pPr>
      <w:ins w:id="28" w:author="Simone Holst" w:date="2025-02-28T11:12:00Z">
        <w:r w:rsidRPr="00451637">
          <w:rPr>
            <w:rFonts w:ascii="Times New Roman" w:hAnsi="Times New Roman" w:cs="Times New Roman"/>
            <w:sz w:val="24"/>
          </w:rPr>
          <w:t>C0 mærkede droner,</w:t>
        </w:r>
      </w:ins>
    </w:p>
    <w:p w14:paraId="6D56FE37" w14:textId="50A45831" w:rsidR="000B215D" w:rsidRPr="00565CEB" w:rsidRDefault="00D16A5E" w:rsidP="00A0381F">
      <w:pPr>
        <w:pStyle w:val="Listeafsnit"/>
        <w:numPr>
          <w:ilvl w:val="0"/>
          <w:numId w:val="7"/>
        </w:numPr>
        <w:rPr>
          <w:ins w:id="29" w:author="Simone Holst" w:date="2025-02-28T11:56:00Z"/>
          <w:rFonts w:ascii="Times New Roman" w:hAnsi="Times New Roman"/>
          <w:i/>
          <w:iCs/>
          <w:sz w:val="24"/>
        </w:rPr>
      </w:pPr>
      <w:ins w:id="30" w:author="Simone Holst" w:date="2025-02-28T11:12:00Z">
        <w:r w:rsidRPr="000B215D">
          <w:rPr>
            <w:rFonts w:ascii="Times New Roman" w:hAnsi="Times New Roman" w:cs="Times New Roman"/>
            <w:sz w:val="24"/>
          </w:rPr>
          <w:t>Privatbyggede droner med en startvægt på under 250 g og med en hastighed, som ikke kan overstige 19 m/s, og</w:t>
        </w:r>
      </w:ins>
    </w:p>
    <w:p w14:paraId="5A4CDD2C" w14:textId="2ECC43EF" w:rsidR="00D16A5E" w:rsidRPr="000B215D" w:rsidRDefault="00D16A5E" w:rsidP="00D569FC">
      <w:pPr>
        <w:pStyle w:val="Listeafsnit"/>
        <w:numPr>
          <w:ilvl w:val="0"/>
          <w:numId w:val="7"/>
        </w:numPr>
        <w:rPr>
          <w:ins w:id="31" w:author="Simone Holst" w:date="2025-02-28T11:12:00Z"/>
          <w:rFonts w:ascii="Times New Roman" w:hAnsi="Times New Roman"/>
          <w:i/>
          <w:iCs/>
          <w:sz w:val="24"/>
        </w:rPr>
      </w:pPr>
      <w:ins w:id="32" w:author="Simone Holst" w:date="2025-02-28T11:12:00Z">
        <w:r w:rsidRPr="000B215D">
          <w:rPr>
            <w:rFonts w:ascii="Times New Roman" w:hAnsi="Times New Roman" w:cs="Times New Roman"/>
            <w:sz w:val="24"/>
          </w:rPr>
          <w:t>Droner med en startvægt på under 250 g og med en hastighed, som ikke kan overstige 19 m/s, hvis dronen er bragt i omsætning inden den 1. januar 2024.</w:t>
        </w:r>
      </w:ins>
    </w:p>
    <w:p w14:paraId="6CF92703" w14:textId="7B80E908"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 xml:space="preserve">Stk. </w:t>
      </w:r>
      <w:del w:id="33" w:author="Simone Holst" w:date="2025-02-28T11:12:00Z">
        <w:r w:rsidRPr="00353EC3" w:rsidDel="00D16A5E">
          <w:rPr>
            <w:rFonts w:ascii="Times New Roman" w:hAnsi="Times New Roman"/>
            <w:i/>
            <w:iCs/>
            <w:sz w:val="24"/>
          </w:rPr>
          <w:delText>2</w:delText>
        </w:r>
      </w:del>
      <w:ins w:id="34" w:author="Simone Holst" w:date="2025-02-28T11:12:00Z">
        <w:r w:rsidR="00D16A5E">
          <w:rPr>
            <w:rFonts w:ascii="Times New Roman" w:hAnsi="Times New Roman"/>
            <w:i/>
            <w:iCs/>
            <w:sz w:val="24"/>
          </w:rPr>
          <w:t>3</w:t>
        </w:r>
      </w:ins>
      <w:r w:rsidRPr="00353EC3">
        <w:rPr>
          <w:rFonts w:ascii="Times New Roman" w:hAnsi="Times New Roman"/>
          <w:i/>
          <w:iCs/>
          <w:sz w:val="24"/>
        </w:rPr>
        <w:t>.</w:t>
      </w:r>
      <w:r w:rsidRPr="00353EC3">
        <w:rPr>
          <w:rFonts w:ascii="Times New Roman" w:hAnsi="Times New Roman"/>
          <w:sz w:val="24"/>
        </w:rPr>
        <w:t> Stk. 1 gælder ikke for legetøjsdroner med identifikationsmærket C0.</w:t>
      </w:r>
    </w:p>
    <w:p w14:paraId="2D5A821F" w14:textId="4E329D7C"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 xml:space="preserve">Stk. </w:t>
      </w:r>
      <w:ins w:id="35" w:author="Simone Holst" w:date="2025-02-28T11:12:00Z">
        <w:r w:rsidR="00D16A5E">
          <w:rPr>
            <w:rFonts w:ascii="Times New Roman" w:hAnsi="Times New Roman"/>
            <w:i/>
            <w:iCs/>
            <w:sz w:val="24"/>
          </w:rPr>
          <w:t>4</w:t>
        </w:r>
      </w:ins>
      <w:del w:id="36" w:author="Simone Holst" w:date="2025-02-28T11:12:00Z">
        <w:r w:rsidRPr="00353EC3" w:rsidDel="00D16A5E">
          <w:rPr>
            <w:rFonts w:ascii="Times New Roman" w:hAnsi="Times New Roman"/>
            <w:i/>
            <w:iCs/>
            <w:sz w:val="24"/>
          </w:rPr>
          <w:delText>3</w:delText>
        </w:r>
      </w:del>
      <w:r w:rsidRPr="00353EC3">
        <w:rPr>
          <w:rFonts w:ascii="Times New Roman" w:hAnsi="Times New Roman"/>
          <w:i/>
          <w:iCs/>
          <w:sz w:val="24"/>
        </w:rPr>
        <w:t>.</w:t>
      </w:r>
      <w:r w:rsidRPr="00353EC3">
        <w:rPr>
          <w:rFonts w:ascii="Times New Roman" w:hAnsi="Times New Roman"/>
          <w:sz w:val="24"/>
        </w:rPr>
        <w:t> Stk. 1 gælder ikke for legetøjsdroner med en startvægt på under 250 g og med en hastighed, som ikke kan overstige 19 m/s, hvis dronen er bragt i omsætning inden den 1. januar 2024.</w:t>
      </w:r>
    </w:p>
    <w:p w14:paraId="043EA5A0" w14:textId="5825613D"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 xml:space="preserve">Stk. </w:t>
      </w:r>
      <w:ins w:id="37" w:author="Simone Holst" w:date="2025-02-28T11:12:00Z">
        <w:r w:rsidR="00D16A5E">
          <w:rPr>
            <w:rFonts w:ascii="Times New Roman" w:hAnsi="Times New Roman"/>
            <w:i/>
            <w:iCs/>
            <w:sz w:val="24"/>
          </w:rPr>
          <w:t>5</w:t>
        </w:r>
      </w:ins>
      <w:del w:id="38" w:author="Simone Holst" w:date="2025-02-28T11:12:00Z">
        <w:r w:rsidRPr="00353EC3" w:rsidDel="00D16A5E">
          <w:rPr>
            <w:rFonts w:ascii="Times New Roman" w:hAnsi="Times New Roman"/>
            <w:i/>
            <w:iCs/>
            <w:sz w:val="24"/>
          </w:rPr>
          <w:delText>4</w:delText>
        </w:r>
      </w:del>
      <w:r w:rsidRPr="00353EC3">
        <w:rPr>
          <w:rFonts w:ascii="Times New Roman" w:hAnsi="Times New Roman"/>
          <w:i/>
          <w:iCs/>
          <w:sz w:val="24"/>
        </w:rPr>
        <w:t>.</w:t>
      </w:r>
      <w:r w:rsidRPr="00353EC3">
        <w:rPr>
          <w:rFonts w:ascii="Times New Roman" w:hAnsi="Times New Roman"/>
          <w:sz w:val="24"/>
        </w:rPr>
        <w:t> Stk. 1 gælder ikke for offentlige myndigheder og institutioner, som er selvforsikrede.</w:t>
      </w:r>
    </w:p>
    <w:p w14:paraId="72648DBD" w14:textId="77777777" w:rsidR="00CF7D14" w:rsidRDefault="00CF7D14" w:rsidP="00CF7D14">
      <w:pPr>
        <w:rPr>
          <w:ins w:id="39" w:author="Simone Holst" w:date="2025-02-28T11:13:00Z"/>
          <w:rFonts w:ascii="Times New Roman" w:hAnsi="Times New Roman"/>
          <w:sz w:val="24"/>
        </w:rPr>
      </w:pPr>
    </w:p>
    <w:p w14:paraId="18E51533" w14:textId="2968896B" w:rsidR="00921D78" w:rsidRDefault="00921D78" w:rsidP="00CF7D14">
      <w:pPr>
        <w:rPr>
          <w:ins w:id="40" w:author="Simone Holst" w:date="2025-02-28T11:13:00Z"/>
          <w:rFonts w:ascii="Times New Roman" w:hAnsi="Times New Roman"/>
          <w:sz w:val="24"/>
        </w:rPr>
      </w:pPr>
      <w:ins w:id="41" w:author="Simone Holst" w:date="2025-02-28T11:13:00Z">
        <w:r w:rsidRPr="0010231E">
          <w:rPr>
            <w:rFonts w:ascii="Times New Roman" w:hAnsi="Times New Roman"/>
            <w:b/>
            <w:bCs/>
            <w:sz w:val="24"/>
          </w:rPr>
          <w:t xml:space="preserve">§ </w:t>
        </w:r>
        <w:r>
          <w:rPr>
            <w:rFonts w:ascii="Times New Roman" w:hAnsi="Times New Roman"/>
            <w:b/>
            <w:bCs/>
            <w:sz w:val="24"/>
          </w:rPr>
          <w:t>4</w:t>
        </w:r>
        <w:r w:rsidRPr="0010231E">
          <w:rPr>
            <w:rFonts w:ascii="Times New Roman" w:hAnsi="Times New Roman"/>
            <w:b/>
            <w:bCs/>
            <w:sz w:val="24"/>
          </w:rPr>
          <w:t xml:space="preserve"> a.</w:t>
        </w:r>
        <w:r>
          <w:rPr>
            <w:rFonts w:ascii="Times New Roman" w:hAnsi="Times New Roman"/>
            <w:sz w:val="24"/>
          </w:rPr>
          <w:t xml:space="preserve"> En registrering som droneoperatør gælder i 3 år. En droneoperatør, som fortsat ønsker at være registreret som droneoperatør, skal forny registreringen eller registrere sig på ny, hvis registreringen er udløbet.</w:t>
        </w:r>
      </w:ins>
    </w:p>
    <w:p w14:paraId="784926A9" w14:textId="77777777" w:rsidR="00921D78" w:rsidRPr="00353EC3" w:rsidRDefault="00921D78" w:rsidP="00CF7D14">
      <w:pPr>
        <w:rPr>
          <w:rFonts w:ascii="Times New Roman" w:hAnsi="Times New Roman"/>
          <w:sz w:val="24"/>
        </w:rPr>
      </w:pPr>
    </w:p>
    <w:p w14:paraId="169E88B8"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Logbog</w:t>
      </w:r>
    </w:p>
    <w:p w14:paraId="5AEFB476" w14:textId="77777777" w:rsidR="00CF7D14" w:rsidRPr="00353EC3" w:rsidRDefault="00CF7D14" w:rsidP="00CF7D14">
      <w:pPr>
        <w:rPr>
          <w:rFonts w:ascii="Times New Roman" w:hAnsi="Times New Roman"/>
          <w:sz w:val="24"/>
        </w:rPr>
      </w:pPr>
      <w:r w:rsidRPr="00353EC3">
        <w:rPr>
          <w:rFonts w:ascii="Times New Roman" w:hAnsi="Times New Roman"/>
          <w:b/>
          <w:bCs/>
          <w:sz w:val="24"/>
        </w:rPr>
        <w:t>§ 5.</w:t>
      </w:r>
      <w:r w:rsidRPr="00353EC3">
        <w:rPr>
          <w:rFonts w:ascii="Times New Roman" w:hAnsi="Times New Roman"/>
          <w:sz w:val="24"/>
        </w:rPr>
        <w:t xml:space="preserve"> En droneoperatør skal føre digital logbog over alle operationer med drone i form af de oplysninger, som dronen selv logger automatisk (flight data </w:t>
      </w:r>
      <w:proofErr w:type="spellStart"/>
      <w:r w:rsidRPr="00353EC3">
        <w:rPr>
          <w:rFonts w:ascii="Times New Roman" w:hAnsi="Times New Roman"/>
          <w:sz w:val="24"/>
        </w:rPr>
        <w:t>recorder</w:t>
      </w:r>
      <w:proofErr w:type="spellEnd"/>
      <w:r w:rsidRPr="00353EC3">
        <w:rPr>
          <w:rFonts w:ascii="Times New Roman" w:hAnsi="Times New Roman"/>
          <w:sz w:val="24"/>
        </w:rPr>
        <w:t>). Logningen skal indeholde navn på fjernpiloten, der har fløjet den enkelte droneoperation, samt oplysninger om eventuelt dronecertifikat.</w:t>
      </w:r>
    </w:p>
    <w:p w14:paraId="38EB06DB"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Logger dronen ikke selv automatisk, skal en droneoperatør føre en logbog. Logbogen skal som minimum indeholde følgende oplysninger:</w:t>
      </w:r>
    </w:p>
    <w:p w14:paraId="2B72E04B" w14:textId="77777777" w:rsidR="00CF7D14" w:rsidRPr="00353EC3" w:rsidRDefault="00CF7D14" w:rsidP="00CF7D14">
      <w:pPr>
        <w:rPr>
          <w:rFonts w:ascii="Times New Roman" w:hAnsi="Times New Roman"/>
          <w:sz w:val="24"/>
        </w:rPr>
      </w:pPr>
      <w:r w:rsidRPr="00353EC3">
        <w:rPr>
          <w:rFonts w:ascii="Times New Roman" w:hAnsi="Times New Roman"/>
          <w:sz w:val="24"/>
        </w:rPr>
        <w:t>1) Dato og start- og sluttidspunkt for droneoperationen.</w:t>
      </w:r>
    </w:p>
    <w:p w14:paraId="711363D3" w14:textId="77777777" w:rsidR="00CF7D14" w:rsidRPr="00353EC3" w:rsidRDefault="00CF7D14" w:rsidP="00CF7D14">
      <w:pPr>
        <w:rPr>
          <w:rFonts w:ascii="Times New Roman" w:hAnsi="Times New Roman"/>
          <w:sz w:val="24"/>
        </w:rPr>
      </w:pPr>
      <w:r w:rsidRPr="00353EC3">
        <w:rPr>
          <w:rFonts w:ascii="Times New Roman" w:hAnsi="Times New Roman"/>
          <w:sz w:val="24"/>
        </w:rPr>
        <w:t>2) Hvilken drone, der er anvendt.</w:t>
      </w:r>
    </w:p>
    <w:p w14:paraId="0FE999E7" w14:textId="77777777" w:rsidR="00CF7D14" w:rsidRPr="00353EC3" w:rsidRDefault="00CF7D14" w:rsidP="00CF7D14">
      <w:pPr>
        <w:rPr>
          <w:rFonts w:ascii="Times New Roman" w:hAnsi="Times New Roman"/>
          <w:sz w:val="24"/>
        </w:rPr>
      </w:pPr>
      <w:r w:rsidRPr="00353EC3">
        <w:rPr>
          <w:rFonts w:ascii="Times New Roman" w:hAnsi="Times New Roman"/>
          <w:sz w:val="24"/>
        </w:rPr>
        <w:t>3) Oplysninger om, i hvilket område dronen har fløjet eller ruten, som dronen har fløjet.</w:t>
      </w:r>
    </w:p>
    <w:p w14:paraId="0FC1FD53" w14:textId="77777777" w:rsidR="00CF7D14" w:rsidRPr="00353EC3" w:rsidRDefault="00CF7D14" w:rsidP="00CF7D14">
      <w:pPr>
        <w:rPr>
          <w:rFonts w:ascii="Times New Roman" w:hAnsi="Times New Roman"/>
          <w:sz w:val="24"/>
        </w:rPr>
      </w:pPr>
      <w:r w:rsidRPr="00353EC3">
        <w:rPr>
          <w:rFonts w:ascii="Times New Roman" w:hAnsi="Times New Roman"/>
          <w:sz w:val="24"/>
        </w:rPr>
        <w:t>4) Maksimal flyvehøjde for operationen i forhold til terræn.</w:t>
      </w:r>
    </w:p>
    <w:p w14:paraId="20201ACB" w14:textId="77777777" w:rsidR="00CF7D14" w:rsidRPr="00353EC3" w:rsidRDefault="00CF7D14" w:rsidP="00CF7D14">
      <w:pPr>
        <w:rPr>
          <w:rFonts w:ascii="Times New Roman" w:hAnsi="Times New Roman"/>
          <w:sz w:val="24"/>
        </w:rPr>
      </w:pPr>
      <w:r w:rsidRPr="00353EC3">
        <w:rPr>
          <w:rFonts w:ascii="Times New Roman" w:hAnsi="Times New Roman"/>
          <w:sz w:val="24"/>
        </w:rPr>
        <w:t>5) Navn på fjernpilot og eventuelt dronecertifikat.</w:t>
      </w:r>
    </w:p>
    <w:p w14:paraId="0AB095B9"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Logningsoplysninger efter stk. 1 skal opbevares i et læsbart, elektronisk format, og oplysningerne for hver droneoperation skal opbevares i 5 år efter den enkelte operation og skal på forlangende vises til Trafikstyrelsen.</w:t>
      </w:r>
    </w:p>
    <w:p w14:paraId="336C819F"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Logningsoplysninger efter stk. 2 skal opbevares enten i en fysisk logbog eller i et læsbart, elektronisk format, og oplysningerne for hver droneoperation skal opbevares i 5 år efter den enkelte operation og skal på forlangende vises til Trafikstyrelsen.</w:t>
      </w:r>
    </w:p>
    <w:p w14:paraId="64B57911"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5.</w:t>
      </w:r>
      <w:r w:rsidRPr="00353EC3">
        <w:rPr>
          <w:rFonts w:ascii="Times New Roman" w:hAnsi="Times New Roman"/>
          <w:sz w:val="24"/>
        </w:rPr>
        <w:t> Stk. 1-4 gælder ikke for privatpersoner, som flyver drone som en hobby, hvis dronen vejer under 250 g, eller flyver med en legetøjsdrone.</w:t>
      </w:r>
    </w:p>
    <w:p w14:paraId="20F265E2"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6.</w:t>
      </w:r>
      <w:r w:rsidRPr="00353EC3">
        <w:rPr>
          <w:rFonts w:ascii="Times New Roman" w:hAnsi="Times New Roman"/>
          <w:sz w:val="24"/>
        </w:rPr>
        <w:t> Stk. 1-4 gælder ikke for privatpersoner, der flyver med en drone, når dronen flyves i en modelflyveklub.</w:t>
      </w:r>
    </w:p>
    <w:p w14:paraId="0E3B4760" w14:textId="77777777" w:rsidR="00CF7D14" w:rsidRPr="00353EC3" w:rsidRDefault="00CF7D14" w:rsidP="00CF7D14">
      <w:pPr>
        <w:rPr>
          <w:rFonts w:ascii="Times New Roman" w:hAnsi="Times New Roman"/>
          <w:sz w:val="24"/>
        </w:rPr>
      </w:pPr>
    </w:p>
    <w:p w14:paraId="132DF12A"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Supplerende alderskrav til fjernpiloter</w:t>
      </w:r>
    </w:p>
    <w:p w14:paraId="64899014" w14:textId="77777777" w:rsidR="00CF7D14" w:rsidRPr="00353EC3" w:rsidRDefault="00CF7D14" w:rsidP="00CF7D14">
      <w:pPr>
        <w:rPr>
          <w:rFonts w:ascii="Times New Roman" w:hAnsi="Times New Roman"/>
          <w:sz w:val="24"/>
        </w:rPr>
      </w:pPr>
      <w:r w:rsidRPr="00353EC3">
        <w:rPr>
          <w:rFonts w:ascii="Times New Roman" w:hAnsi="Times New Roman"/>
          <w:b/>
          <w:bCs/>
          <w:sz w:val="24"/>
        </w:rPr>
        <w:t>§ 6.</w:t>
      </w:r>
      <w:r w:rsidRPr="00353EC3">
        <w:rPr>
          <w:rFonts w:ascii="Times New Roman" w:hAnsi="Times New Roman"/>
          <w:sz w:val="24"/>
        </w:rPr>
        <w:t> En fjernpilot skal være fyldt 15 år for at operere en drone i den åbne kategori. Droner, der vejer under 250 gram inkl. nyttelast, kan dog opereres af en fjernpilot, der er fyldt 12 år.</w:t>
      </w:r>
    </w:p>
    <w:p w14:paraId="0C693579"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En fjernpilot skal være fyldt 15 år for at operere en drone i den specifikke kategori.</w:t>
      </w:r>
    </w:p>
    <w:p w14:paraId="3B350D24" w14:textId="77777777" w:rsidR="00CF7D14" w:rsidRPr="00353EC3" w:rsidRDefault="00CF7D14" w:rsidP="00CF7D14">
      <w:pPr>
        <w:rPr>
          <w:rFonts w:ascii="Times New Roman" w:hAnsi="Times New Roman"/>
          <w:sz w:val="24"/>
        </w:rPr>
      </w:pPr>
    </w:p>
    <w:p w14:paraId="7D460207"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Forlængelse af certifikater</w:t>
      </w:r>
    </w:p>
    <w:p w14:paraId="01C8D297" w14:textId="77777777" w:rsidR="00CF7D14" w:rsidRPr="00353EC3" w:rsidRDefault="00CF7D14" w:rsidP="00CF7D14">
      <w:pPr>
        <w:rPr>
          <w:rFonts w:ascii="Times New Roman" w:hAnsi="Times New Roman"/>
          <w:sz w:val="24"/>
        </w:rPr>
      </w:pPr>
      <w:r w:rsidRPr="00353EC3">
        <w:rPr>
          <w:rFonts w:ascii="Times New Roman" w:hAnsi="Times New Roman"/>
          <w:b/>
          <w:bCs/>
          <w:sz w:val="24"/>
        </w:rPr>
        <w:t>§ 7.</w:t>
      </w:r>
      <w:r w:rsidRPr="00353EC3">
        <w:rPr>
          <w:rFonts w:ascii="Times New Roman" w:hAnsi="Times New Roman"/>
          <w:sz w:val="24"/>
        </w:rPr>
        <w:t> En fjernpilot skal forlænge certifikatet hvert femte år. Fjernpiloten skal gå op til en supplerende prøve for at forlænge certifikatet hos den kompetente myndighed eller hos en prøveenhed, som myndigheden har udpeget. Prøven er en multiple-</w:t>
      </w:r>
      <w:proofErr w:type="spellStart"/>
      <w:r w:rsidRPr="00353EC3">
        <w:rPr>
          <w:rFonts w:ascii="Times New Roman" w:hAnsi="Times New Roman"/>
          <w:sz w:val="24"/>
        </w:rPr>
        <w:t>choice</w:t>
      </w:r>
      <w:proofErr w:type="spellEnd"/>
      <w:r w:rsidRPr="00353EC3">
        <w:rPr>
          <w:rFonts w:ascii="Times New Roman" w:hAnsi="Times New Roman"/>
          <w:sz w:val="24"/>
        </w:rPr>
        <w:t xml:space="preserve"> prøve med mindst 40 spørgsmål. Prøven skal besvares inden for en fastsat tidsfrist, som fastsættes af Trafikstyrelsen.</w:t>
      </w:r>
    </w:p>
    <w:p w14:paraId="10438AB4" w14:textId="77777777" w:rsidR="00CF7D14" w:rsidRPr="00353EC3" w:rsidRDefault="00CF7D14" w:rsidP="00CF7D14">
      <w:pPr>
        <w:rPr>
          <w:rFonts w:ascii="Times New Roman" w:hAnsi="Times New Roman"/>
          <w:sz w:val="24"/>
        </w:rPr>
      </w:pPr>
      <w:r>
        <w:rPr>
          <w:rFonts w:ascii="Times New Roman" w:hAnsi="Times New Roman"/>
          <w:i/>
          <w:iCs/>
          <w:sz w:val="24"/>
        </w:rPr>
        <w:lastRenderedPageBreak/>
        <w:t xml:space="preserve">  </w:t>
      </w:r>
      <w:r w:rsidRPr="00353EC3">
        <w:rPr>
          <w:rFonts w:ascii="Times New Roman" w:hAnsi="Times New Roman"/>
          <w:i/>
          <w:iCs/>
          <w:sz w:val="24"/>
        </w:rPr>
        <w:t>Stk. 2.</w:t>
      </w:r>
      <w:r w:rsidRPr="00353EC3">
        <w:rPr>
          <w:rFonts w:ascii="Times New Roman" w:hAnsi="Times New Roman"/>
          <w:sz w:val="24"/>
        </w:rPr>
        <w:t> Prøvetageren skal for at bestå prøven have et resultat på mindst 75 % af den højst opnåelige pointsum.</w:t>
      </w:r>
    </w:p>
    <w:p w14:paraId="0A2CD671" w14:textId="77777777" w:rsidR="00CF7D14" w:rsidRDefault="00CF7D14" w:rsidP="00CF7D14">
      <w:pPr>
        <w:rPr>
          <w:rFonts w:ascii="Times New Roman" w:hAnsi="Times New Roman"/>
          <w:sz w:val="24"/>
        </w:rPr>
      </w:pPr>
    </w:p>
    <w:p w14:paraId="752B5642" w14:textId="77777777" w:rsidR="00CF7D14" w:rsidRPr="00353EC3" w:rsidRDefault="00CF7D14" w:rsidP="00CF7D14">
      <w:pPr>
        <w:jc w:val="center"/>
        <w:rPr>
          <w:rFonts w:ascii="Times New Roman" w:hAnsi="Times New Roman"/>
          <w:sz w:val="24"/>
        </w:rPr>
      </w:pPr>
      <w:r w:rsidRPr="00353EC3">
        <w:rPr>
          <w:rFonts w:ascii="Times New Roman" w:hAnsi="Times New Roman"/>
          <w:sz w:val="24"/>
        </w:rPr>
        <w:t>Kapitel 3</w:t>
      </w:r>
    </w:p>
    <w:p w14:paraId="1A991E6F" w14:textId="28563DBD" w:rsidR="00CF7D14" w:rsidRPr="00353EC3" w:rsidRDefault="00CF7D14" w:rsidP="00CF7D14">
      <w:pPr>
        <w:jc w:val="center"/>
        <w:rPr>
          <w:rFonts w:ascii="Times New Roman" w:hAnsi="Times New Roman"/>
          <w:i/>
          <w:iCs/>
          <w:sz w:val="24"/>
        </w:rPr>
      </w:pPr>
      <w:del w:id="42" w:author="Simone Holst" w:date="2025-02-28T11:13:00Z">
        <w:r w:rsidRPr="00353EC3" w:rsidDel="00921D78">
          <w:rPr>
            <w:rFonts w:ascii="Times New Roman" w:hAnsi="Times New Roman"/>
            <w:i/>
            <w:iCs/>
            <w:sz w:val="24"/>
          </w:rPr>
          <w:delText>Afstandskrav til geografiske dronezoner</w:delText>
        </w:r>
      </w:del>
      <w:ins w:id="43" w:author="Simone Holst" w:date="2025-02-28T11:13:00Z">
        <w:r w:rsidR="00921D78">
          <w:rPr>
            <w:rFonts w:ascii="Times New Roman" w:hAnsi="Times New Roman"/>
            <w:i/>
            <w:iCs/>
            <w:sz w:val="24"/>
          </w:rPr>
          <w:t>Geografiske dronezoner</w:t>
        </w:r>
      </w:ins>
    </w:p>
    <w:p w14:paraId="39FF263D" w14:textId="77777777" w:rsidR="00921D78" w:rsidRDefault="00921D78" w:rsidP="00921D78">
      <w:pPr>
        <w:rPr>
          <w:ins w:id="44" w:author="Simone Holst" w:date="2025-02-28T11:14:00Z"/>
          <w:rFonts w:ascii="Times New Roman" w:hAnsi="Times New Roman"/>
          <w:sz w:val="24"/>
        </w:rPr>
      </w:pPr>
      <w:ins w:id="45" w:author="Simone Holst" w:date="2025-02-28T11:14:00Z">
        <w:r w:rsidRPr="00C13D64">
          <w:rPr>
            <w:rFonts w:ascii="Times New Roman" w:hAnsi="Times New Roman" w:cs="Times New Roman"/>
            <w:b/>
            <w:bCs/>
            <w:sz w:val="24"/>
          </w:rPr>
          <w:t>»</w:t>
        </w:r>
        <w:r w:rsidRPr="0010231E">
          <w:rPr>
            <w:rFonts w:ascii="Times New Roman" w:hAnsi="Times New Roman"/>
            <w:b/>
            <w:bCs/>
            <w:sz w:val="24"/>
          </w:rPr>
          <w:t>§ 8.</w:t>
        </w:r>
        <w:r>
          <w:rPr>
            <w:rFonts w:ascii="Times New Roman" w:hAnsi="Times New Roman"/>
            <w:sz w:val="24"/>
          </w:rPr>
          <w:t xml:space="preserve"> Afstandskrav til geografiske dronezoner, jf. §§ 9-23, fastsættes i henhold til bilag 1. Afstandskrav kan både være horisontale og vertikale.</w:t>
        </w:r>
      </w:ins>
    </w:p>
    <w:p w14:paraId="7F3156EC" w14:textId="0C6AC7F5" w:rsidR="00CF7D14" w:rsidRDefault="00921D78" w:rsidP="00921D78">
      <w:pPr>
        <w:rPr>
          <w:rFonts w:ascii="Times New Roman" w:hAnsi="Times New Roman"/>
          <w:sz w:val="24"/>
        </w:rPr>
      </w:pPr>
      <w:ins w:id="46" w:author="Simone Holst" w:date="2025-02-28T11:14:00Z">
        <w:r>
          <w:rPr>
            <w:rFonts w:ascii="Times New Roman" w:hAnsi="Times New Roman"/>
            <w:sz w:val="24"/>
          </w:rPr>
          <w:t xml:space="preserve">  </w:t>
        </w:r>
        <w:r>
          <w:rPr>
            <w:rFonts w:ascii="Times New Roman" w:hAnsi="Times New Roman"/>
            <w:i/>
            <w:iCs/>
            <w:sz w:val="24"/>
          </w:rPr>
          <w:t>Stk. 2.</w:t>
        </w:r>
        <w:r>
          <w:rPr>
            <w:rFonts w:ascii="Times New Roman" w:hAnsi="Times New Roman"/>
            <w:sz w:val="24"/>
          </w:rPr>
          <w:t xml:space="preserve"> Overlapper flere geografiske dronezoner hinanden, skal droneoperatøren følge den mest restriktive regel i området, hvor der er overlap. Dette gælder dog ikke, hvis Trafikstyrelsen har givet en tilladelse med andre vilkår.</w:t>
        </w:r>
      </w:ins>
      <w:del w:id="47" w:author="Simone Holst" w:date="2025-02-28T11:14:00Z">
        <w:r w:rsidR="00CF7D14" w:rsidRPr="00353EC3" w:rsidDel="00921D78">
          <w:rPr>
            <w:rFonts w:ascii="Times New Roman" w:hAnsi="Times New Roman"/>
            <w:b/>
            <w:bCs/>
            <w:sz w:val="24"/>
          </w:rPr>
          <w:delText>§ 8.</w:delText>
        </w:r>
        <w:r w:rsidR="00CF7D14" w:rsidRPr="00353EC3" w:rsidDel="00921D78">
          <w:rPr>
            <w:rFonts w:ascii="Times New Roman" w:hAnsi="Times New Roman"/>
            <w:sz w:val="24"/>
          </w:rPr>
          <w:delText> Geografiske dronezoners afstandskrav opmåles i henhold til bilag 1.</w:delText>
        </w:r>
      </w:del>
    </w:p>
    <w:p w14:paraId="22E08A55" w14:textId="77777777" w:rsidR="00CF7D14" w:rsidRPr="00353EC3" w:rsidRDefault="00CF7D14" w:rsidP="00CF7D14">
      <w:pPr>
        <w:rPr>
          <w:rFonts w:ascii="Times New Roman" w:hAnsi="Times New Roman"/>
          <w:sz w:val="24"/>
        </w:rPr>
      </w:pPr>
    </w:p>
    <w:p w14:paraId="1B279641"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Afstandskrav til flyvesikringskritiske områder</w:t>
      </w:r>
    </w:p>
    <w:p w14:paraId="1DF1C6FB" w14:textId="51229A95" w:rsidR="00921D78" w:rsidRDefault="00CF7D14" w:rsidP="00921D78">
      <w:pPr>
        <w:rPr>
          <w:ins w:id="48" w:author="Simone Holst" w:date="2025-02-28T11:14:00Z"/>
          <w:rFonts w:ascii="Times New Roman" w:hAnsi="Times New Roman" w:cs="Times New Roman"/>
          <w:sz w:val="24"/>
        </w:rPr>
      </w:pPr>
      <w:r w:rsidRPr="00353EC3">
        <w:rPr>
          <w:rFonts w:ascii="Times New Roman" w:hAnsi="Times New Roman"/>
          <w:b/>
          <w:bCs/>
          <w:sz w:val="24"/>
        </w:rPr>
        <w:t>§ 9.</w:t>
      </w:r>
      <w:r w:rsidRPr="00353EC3">
        <w:rPr>
          <w:rFonts w:ascii="Times New Roman" w:hAnsi="Times New Roman"/>
          <w:sz w:val="24"/>
        </w:rPr>
        <w:t> </w:t>
      </w:r>
      <w:ins w:id="49" w:author="Simone Holst" w:date="2025-02-28T11:14:00Z">
        <w:r w:rsidR="00921D78">
          <w:rPr>
            <w:rFonts w:ascii="Times New Roman" w:hAnsi="Times New Roman" w:cs="Times New Roman"/>
            <w:sz w:val="24"/>
          </w:rPr>
          <w:t>Droneoperationer må ikke finde sted nærmere end 8 km horisontal afstand fra en bane på en offentlig godkendt flyveplads, der er en IMC-flyveplads, eller en bane på en militær flyvestation, jf. dog stk. 2-4.</w:t>
        </w:r>
      </w:ins>
    </w:p>
    <w:p w14:paraId="5F6B3AFC" w14:textId="77777777" w:rsidR="00921D78" w:rsidRDefault="00921D78" w:rsidP="00921D78">
      <w:pPr>
        <w:rPr>
          <w:ins w:id="50" w:author="Simone Holst" w:date="2025-02-28T11:14:00Z"/>
          <w:rFonts w:ascii="Times New Roman" w:hAnsi="Times New Roman" w:cs="Times New Roman"/>
          <w:sz w:val="24"/>
        </w:rPr>
      </w:pPr>
      <w:ins w:id="51" w:author="Simone Holst" w:date="2025-02-28T11:14:00Z">
        <w:r w:rsidRPr="00AB1669">
          <w:rPr>
            <w:rFonts w:ascii="Times New Roman" w:hAnsi="Times New Roman" w:cs="Times New Roman"/>
            <w:i/>
            <w:iCs/>
            <w:sz w:val="24"/>
          </w:rPr>
          <w:t xml:space="preserve">  </w:t>
        </w:r>
        <w:r w:rsidRPr="007D4968">
          <w:rPr>
            <w:rFonts w:ascii="Times New Roman" w:hAnsi="Times New Roman" w:cs="Times New Roman"/>
            <w:i/>
            <w:iCs/>
            <w:sz w:val="24"/>
          </w:rPr>
          <w:t>Stk. 2.</w:t>
        </w:r>
        <w:r>
          <w:rPr>
            <w:rFonts w:ascii="Times New Roman" w:hAnsi="Times New Roman" w:cs="Times New Roman"/>
            <w:sz w:val="24"/>
          </w:rPr>
          <w:t xml:space="preserve"> Hvis fjernpiloten er indehaver af et kompetencecertifikat, må droneoperationer finde sted fra 8 km indtil 2 km horisontal afstand fra en bane på en offentlig godkendt flyveplads, som er en IMC-flyveplads. Flyvehøjden må ikke overstige</w:t>
        </w:r>
      </w:ins>
    </w:p>
    <w:p w14:paraId="2FC2D168" w14:textId="77777777" w:rsidR="00921D78" w:rsidRDefault="00921D78" w:rsidP="00921D78">
      <w:pPr>
        <w:pStyle w:val="Listeafsnit"/>
        <w:numPr>
          <w:ilvl w:val="0"/>
          <w:numId w:val="3"/>
        </w:numPr>
        <w:rPr>
          <w:ins w:id="52" w:author="Simone Holst" w:date="2025-02-28T11:14:00Z"/>
          <w:rFonts w:ascii="Times New Roman" w:hAnsi="Times New Roman" w:cs="Times New Roman"/>
          <w:sz w:val="24"/>
        </w:rPr>
      </w:pPr>
      <w:ins w:id="53" w:author="Simone Holst" w:date="2025-02-28T11:14:00Z">
        <w:r>
          <w:rPr>
            <w:rFonts w:ascii="Times New Roman" w:hAnsi="Times New Roman" w:cs="Times New Roman"/>
            <w:sz w:val="24"/>
          </w:rPr>
          <w:t xml:space="preserve">120 meter over terræn fra 8 km indtil 6 km horisontal afstand af banen </w:t>
        </w:r>
        <w:r w:rsidRPr="000B7D90">
          <w:rPr>
            <w:rFonts w:ascii="Times New Roman" w:hAnsi="Times New Roman" w:cs="Times New Roman"/>
            <w:sz w:val="24"/>
          </w:rPr>
          <w:t xml:space="preserve">uden for arealer, der ligger i ind- og </w:t>
        </w:r>
        <w:proofErr w:type="spellStart"/>
        <w:r w:rsidRPr="000B7D90">
          <w:rPr>
            <w:rFonts w:ascii="Times New Roman" w:hAnsi="Times New Roman" w:cs="Times New Roman"/>
            <w:sz w:val="24"/>
          </w:rPr>
          <w:t>udflyvningen</w:t>
        </w:r>
        <w:proofErr w:type="spellEnd"/>
        <w:r w:rsidRPr="000B7D90">
          <w:rPr>
            <w:rFonts w:ascii="Times New Roman" w:hAnsi="Times New Roman" w:cs="Times New Roman"/>
            <w:sz w:val="24"/>
          </w:rPr>
          <w:t>, som den er publiceret på www.dronezoner.dk,</w:t>
        </w:r>
      </w:ins>
    </w:p>
    <w:p w14:paraId="5FE83FEC" w14:textId="77777777" w:rsidR="00921D78" w:rsidRPr="000768B1" w:rsidRDefault="00921D78" w:rsidP="00921D78">
      <w:pPr>
        <w:pStyle w:val="Listeafsnit"/>
        <w:numPr>
          <w:ilvl w:val="0"/>
          <w:numId w:val="3"/>
        </w:numPr>
        <w:rPr>
          <w:ins w:id="54" w:author="Simone Holst" w:date="2025-02-28T11:14:00Z"/>
          <w:rFonts w:ascii="Times New Roman" w:hAnsi="Times New Roman" w:cs="Times New Roman"/>
          <w:sz w:val="24"/>
        </w:rPr>
      </w:pPr>
      <w:ins w:id="55" w:author="Simone Holst" w:date="2025-02-28T11:14:00Z">
        <w:r w:rsidRPr="000768B1">
          <w:rPr>
            <w:rFonts w:ascii="Times New Roman" w:hAnsi="Times New Roman" w:cs="Times New Roman"/>
            <w:sz w:val="24"/>
          </w:rPr>
          <w:t xml:space="preserve">100 meter over banehøjde </w:t>
        </w:r>
        <w:r>
          <w:rPr>
            <w:rFonts w:ascii="Times New Roman" w:hAnsi="Times New Roman" w:cs="Times New Roman"/>
            <w:sz w:val="24"/>
          </w:rPr>
          <w:t>fra</w:t>
        </w:r>
        <w:r w:rsidRPr="000768B1">
          <w:rPr>
            <w:rFonts w:ascii="Times New Roman" w:hAnsi="Times New Roman" w:cs="Times New Roman"/>
            <w:sz w:val="24"/>
          </w:rPr>
          <w:t xml:space="preserve"> 8 km indtil 6 km </w:t>
        </w:r>
        <w:r>
          <w:rPr>
            <w:rFonts w:ascii="Times New Roman" w:hAnsi="Times New Roman" w:cs="Times New Roman"/>
            <w:sz w:val="24"/>
          </w:rPr>
          <w:t xml:space="preserve">horisontal </w:t>
        </w:r>
        <w:r w:rsidRPr="000768B1">
          <w:rPr>
            <w:rFonts w:ascii="Times New Roman" w:hAnsi="Times New Roman" w:cs="Times New Roman"/>
            <w:sz w:val="24"/>
          </w:rPr>
          <w:t>afstand af banen</w:t>
        </w:r>
        <w:r>
          <w:rPr>
            <w:rFonts w:ascii="Times New Roman" w:hAnsi="Times New Roman" w:cs="Times New Roman"/>
            <w:sz w:val="24"/>
          </w:rPr>
          <w:t xml:space="preserve"> </w:t>
        </w:r>
        <w:r w:rsidRPr="000B7D90">
          <w:rPr>
            <w:rFonts w:ascii="Times New Roman" w:hAnsi="Times New Roman" w:cs="Times New Roman"/>
            <w:sz w:val="24"/>
          </w:rPr>
          <w:t xml:space="preserve">i ind- og </w:t>
        </w:r>
        <w:proofErr w:type="spellStart"/>
        <w:r w:rsidRPr="000B7D90">
          <w:rPr>
            <w:rFonts w:ascii="Times New Roman" w:hAnsi="Times New Roman" w:cs="Times New Roman"/>
            <w:sz w:val="24"/>
          </w:rPr>
          <w:t>udflyvningen</w:t>
        </w:r>
        <w:proofErr w:type="spellEnd"/>
        <w:r w:rsidRPr="000B7D90">
          <w:rPr>
            <w:rFonts w:ascii="Times New Roman" w:hAnsi="Times New Roman" w:cs="Times New Roman"/>
            <w:sz w:val="24"/>
          </w:rPr>
          <w:t>, som den er publiceret på www.dronezoner.dk,</w:t>
        </w:r>
      </w:ins>
    </w:p>
    <w:p w14:paraId="6BE922F7" w14:textId="77777777" w:rsidR="00921D78" w:rsidRPr="000768B1" w:rsidRDefault="00921D78" w:rsidP="00921D78">
      <w:pPr>
        <w:pStyle w:val="Listeafsnit"/>
        <w:numPr>
          <w:ilvl w:val="0"/>
          <w:numId w:val="3"/>
        </w:numPr>
        <w:rPr>
          <w:ins w:id="56" w:author="Simone Holst" w:date="2025-02-28T11:14:00Z"/>
          <w:rFonts w:ascii="Times New Roman" w:hAnsi="Times New Roman"/>
          <w:sz w:val="24"/>
        </w:rPr>
      </w:pPr>
      <w:ins w:id="57" w:author="Simone Holst" w:date="2025-02-28T11:14:00Z">
        <w:r w:rsidRPr="000768B1">
          <w:rPr>
            <w:rFonts w:ascii="Times New Roman" w:hAnsi="Times New Roman" w:cs="Times New Roman"/>
            <w:sz w:val="24"/>
          </w:rPr>
          <w:t xml:space="preserve">40 meter over banehøjden </w:t>
        </w:r>
        <w:r>
          <w:rPr>
            <w:rFonts w:ascii="Times New Roman" w:hAnsi="Times New Roman" w:cs="Times New Roman"/>
            <w:sz w:val="24"/>
          </w:rPr>
          <w:t>fra</w:t>
        </w:r>
        <w:r w:rsidRPr="000768B1">
          <w:rPr>
            <w:rFonts w:ascii="Times New Roman" w:hAnsi="Times New Roman" w:cs="Times New Roman"/>
            <w:sz w:val="24"/>
          </w:rPr>
          <w:t xml:space="preserve"> 6 km indtil 3 km horisontal afstand af banen</w:t>
        </w:r>
        <w:r>
          <w:rPr>
            <w:rFonts w:ascii="Times New Roman" w:hAnsi="Times New Roman" w:cs="Times New Roman"/>
            <w:sz w:val="24"/>
          </w:rPr>
          <w:t>,</w:t>
        </w:r>
        <w:r w:rsidRPr="000768B1">
          <w:rPr>
            <w:rFonts w:ascii="Times New Roman" w:hAnsi="Times New Roman" w:cs="Times New Roman"/>
            <w:sz w:val="24"/>
          </w:rPr>
          <w:t xml:space="preserve"> og</w:t>
        </w:r>
      </w:ins>
    </w:p>
    <w:p w14:paraId="69EF3C96" w14:textId="77777777" w:rsidR="00921D78" w:rsidRPr="000768B1" w:rsidRDefault="00921D78" w:rsidP="00921D78">
      <w:pPr>
        <w:pStyle w:val="Listeafsnit"/>
        <w:numPr>
          <w:ilvl w:val="0"/>
          <w:numId w:val="3"/>
        </w:numPr>
        <w:rPr>
          <w:ins w:id="58" w:author="Simone Holst" w:date="2025-02-28T11:14:00Z"/>
          <w:rFonts w:ascii="Times New Roman" w:hAnsi="Times New Roman"/>
          <w:sz w:val="24"/>
        </w:rPr>
      </w:pPr>
      <w:ins w:id="59" w:author="Simone Holst" w:date="2025-02-28T11:14:00Z">
        <w:r w:rsidRPr="000768B1">
          <w:rPr>
            <w:rFonts w:ascii="Times New Roman" w:hAnsi="Times New Roman" w:cs="Times New Roman"/>
            <w:sz w:val="24"/>
          </w:rPr>
          <w:t xml:space="preserve">30 meter over banehøjde </w:t>
        </w:r>
        <w:r>
          <w:rPr>
            <w:rFonts w:ascii="Times New Roman" w:hAnsi="Times New Roman" w:cs="Times New Roman"/>
            <w:sz w:val="24"/>
          </w:rPr>
          <w:t>fra</w:t>
        </w:r>
        <w:r w:rsidRPr="000768B1">
          <w:rPr>
            <w:rFonts w:ascii="Times New Roman" w:hAnsi="Times New Roman" w:cs="Times New Roman"/>
            <w:sz w:val="24"/>
          </w:rPr>
          <w:t xml:space="preserve"> 3 km indtil 2 km horisontal afstand af banen.</w:t>
        </w:r>
      </w:ins>
    </w:p>
    <w:p w14:paraId="19F44533" w14:textId="77777777" w:rsidR="00921D78" w:rsidRDefault="00921D78" w:rsidP="00921D78">
      <w:pPr>
        <w:rPr>
          <w:ins w:id="60" w:author="Simone Holst" w:date="2025-02-28T11:14:00Z"/>
          <w:rFonts w:ascii="Times New Roman" w:hAnsi="Times New Roman" w:cs="Times New Roman"/>
          <w:sz w:val="24"/>
        </w:rPr>
      </w:pPr>
      <w:ins w:id="61" w:author="Simone Holst" w:date="2025-02-28T11:14:00Z">
        <w:r>
          <w:rPr>
            <w:rFonts w:ascii="Times New Roman" w:hAnsi="Times New Roman" w:cs="Times New Roman"/>
            <w:sz w:val="24"/>
          </w:rPr>
          <w:t xml:space="preserve">  </w:t>
        </w:r>
        <w:r>
          <w:rPr>
            <w:rFonts w:ascii="Times New Roman" w:hAnsi="Times New Roman" w:cs="Times New Roman"/>
            <w:i/>
            <w:iCs/>
            <w:sz w:val="24"/>
          </w:rPr>
          <w:t>Stk. 3.</w:t>
        </w:r>
        <w:r>
          <w:rPr>
            <w:rFonts w:ascii="Times New Roman" w:hAnsi="Times New Roman" w:cs="Times New Roman"/>
            <w:sz w:val="24"/>
          </w:rPr>
          <w:t xml:space="preserve"> Hvis fjernpiloten er indehaver af et kompetencecertifikat, må droneoperationer finde sted fra 8 indtil 2 km horisontal afstand af en bane på en militær flyvestation. Flyvehøjden må ikke overstige</w:t>
        </w:r>
      </w:ins>
    </w:p>
    <w:p w14:paraId="4B0F6EEC" w14:textId="77777777" w:rsidR="00921D78" w:rsidRPr="006240E6" w:rsidRDefault="00921D78" w:rsidP="00921D78">
      <w:pPr>
        <w:pStyle w:val="Listeafsnit"/>
        <w:numPr>
          <w:ilvl w:val="0"/>
          <w:numId w:val="4"/>
        </w:numPr>
        <w:rPr>
          <w:ins w:id="62" w:author="Simone Holst" w:date="2025-02-28T11:14:00Z"/>
          <w:rFonts w:ascii="Times New Roman" w:hAnsi="Times New Roman" w:cs="Times New Roman"/>
          <w:sz w:val="24"/>
        </w:rPr>
      </w:pPr>
      <w:ins w:id="63" w:author="Simone Holst" w:date="2025-02-28T11:14:00Z">
        <w:r w:rsidRPr="006240E6">
          <w:rPr>
            <w:rFonts w:ascii="Times New Roman" w:hAnsi="Times New Roman" w:cs="Times New Roman"/>
            <w:sz w:val="24"/>
          </w:rPr>
          <w:t xml:space="preserve">40 meter over banehøjde </w:t>
        </w:r>
        <w:r>
          <w:rPr>
            <w:rFonts w:ascii="Times New Roman" w:hAnsi="Times New Roman" w:cs="Times New Roman"/>
            <w:sz w:val="24"/>
          </w:rPr>
          <w:t>fra</w:t>
        </w:r>
        <w:r w:rsidRPr="006240E6">
          <w:rPr>
            <w:rFonts w:ascii="Times New Roman" w:hAnsi="Times New Roman" w:cs="Times New Roman"/>
            <w:sz w:val="24"/>
          </w:rPr>
          <w:t xml:space="preserve"> 8 km indtil 3 km horisontal afstand af banen, og</w:t>
        </w:r>
      </w:ins>
    </w:p>
    <w:p w14:paraId="58BBF801" w14:textId="2A1F32D2" w:rsidR="00CF7D14" w:rsidRPr="00353EC3" w:rsidDel="00921D78" w:rsidRDefault="00921D78" w:rsidP="00921D78">
      <w:pPr>
        <w:rPr>
          <w:del w:id="64" w:author="Simone Holst" w:date="2025-02-28T11:14:00Z"/>
          <w:rFonts w:ascii="Times New Roman" w:hAnsi="Times New Roman"/>
          <w:sz w:val="24"/>
        </w:rPr>
      </w:pPr>
      <w:ins w:id="65" w:author="Simone Holst" w:date="2025-02-28T11:14:00Z">
        <w:r w:rsidRPr="006240E6">
          <w:rPr>
            <w:rFonts w:ascii="Times New Roman" w:hAnsi="Times New Roman" w:cs="Times New Roman"/>
            <w:sz w:val="24"/>
          </w:rPr>
          <w:t xml:space="preserve">30 meter over banehøjde </w:t>
        </w:r>
        <w:r>
          <w:rPr>
            <w:rFonts w:ascii="Times New Roman" w:hAnsi="Times New Roman" w:cs="Times New Roman"/>
            <w:sz w:val="24"/>
          </w:rPr>
          <w:t>fra</w:t>
        </w:r>
        <w:r w:rsidRPr="006240E6">
          <w:rPr>
            <w:rFonts w:ascii="Times New Roman" w:hAnsi="Times New Roman" w:cs="Times New Roman"/>
            <w:sz w:val="24"/>
          </w:rPr>
          <w:t xml:space="preserve"> 3 km indtil 2 km horisontal afstand af banen.</w:t>
        </w:r>
      </w:ins>
      <w:del w:id="66" w:author="Simone Holst" w:date="2025-02-28T11:14:00Z">
        <w:r w:rsidR="00CF7D14" w:rsidRPr="00353EC3" w:rsidDel="00921D78">
          <w:rPr>
            <w:rFonts w:ascii="Times New Roman" w:hAnsi="Times New Roman"/>
            <w:sz w:val="24"/>
          </w:rPr>
          <w:delText>Droneoperationer må ikke finde sted nærmere end 5 km horisontal afstand fra en bane på en offentlig godkendt flyveplads og 8 km horisontal afstand fra en bane på en militær flyvestation.</w:delText>
        </w:r>
      </w:del>
    </w:p>
    <w:p w14:paraId="3E2627A3" w14:textId="701C3A84" w:rsidR="00CF7D14" w:rsidRPr="00353EC3" w:rsidDel="00921D78" w:rsidRDefault="00CF7D14" w:rsidP="00921D78">
      <w:pPr>
        <w:rPr>
          <w:del w:id="67" w:author="Simone Holst" w:date="2025-02-28T11:14:00Z"/>
          <w:rFonts w:ascii="Times New Roman" w:hAnsi="Times New Roman"/>
          <w:sz w:val="24"/>
        </w:rPr>
      </w:pPr>
      <w:del w:id="68" w:author="Simone Holst" w:date="2025-02-28T11:14:00Z">
        <w:r w:rsidDel="00921D78">
          <w:rPr>
            <w:rFonts w:ascii="Times New Roman" w:hAnsi="Times New Roman"/>
            <w:i/>
            <w:iCs/>
            <w:sz w:val="24"/>
          </w:rPr>
          <w:delText xml:space="preserve">  </w:delText>
        </w:r>
        <w:r w:rsidRPr="00353EC3" w:rsidDel="00921D78">
          <w:rPr>
            <w:rFonts w:ascii="Times New Roman" w:hAnsi="Times New Roman"/>
            <w:i/>
            <w:iCs/>
            <w:sz w:val="24"/>
          </w:rPr>
          <w:delText>Stk. 2.</w:delText>
        </w:r>
        <w:r w:rsidRPr="00353EC3" w:rsidDel="00921D78">
          <w:rPr>
            <w:rFonts w:ascii="Times New Roman" w:hAnsi="Times New Roman"/>
            <w:sz w:val="24"/>
          </w:rPr>
          <w:delText> Hvis fjernpiloten er indehaver af et kompetencecertifikat, må droneoperationer finde sted fra 5 km indtil 3 km horisontal afstand fra en bane på en offentlig godkendt flyveplads eller en bane på en militær flyvestation. Flyvehøjden må ikke overstige 40 meter over banehøjden.</w:delText>
        </w:r>
      </w:del>
    </w:p>
    <w:p w14:paraId="58CB79EC" w14:textId="6865A181" w:rsidR="00CF7D14" w:rsidRPr="00353EC3" w:rsidRDefault="00CF7D14" w:rsidP="00921D78">
      <w:pPr>
        <w:rPr>
          <w:rFonts w:ascii="Times New Roman" w:hAnsi="Times New Roman"/>
          <w:sz w:val="24"/>
        </w:rPr>
      </w:pPr>
      <w:del w:id="69" w:author="Simone Holst" w:date="2025-02-28T11:14:00Z">
        <w:r w:rsidDel="00921D78">
          <w:rPr>
            <w:rFonts w:ascii="Times New Roman" w:hAnsi="Times New Roman"/>
            <w:i/>
            <w:iCs/>
            <w:sz w:val="24"/>
          </w:rPr>
          <w:delText xml:space="preserve">  </w:delText>
        </w:r>
        <w:r w:rsidRPr="00353EC3" w:rsidDel="00921D78">
          <w:rPr>
            <w:rFonts w:ascii="Times New Roman" w:hAnsi="Times New Roman"/>
            <w:i/>
            <w:iCs/>
            <w:sz w:val="24"/>
          </w:rPr>
          <w:delText>Stk. 3.</w:delText>
        </w:r>
        <w:r w:rsidRPr="00353EC3" w:rsidDel="00921D78">
          <w:rPr>
            <w:rFonts w:ascii="Times New Roman" w:hAnsi="Times New Roman"/>
            <w:sz w:val="24"/>
          </w:rPr>
          <w:delText> Hvis fjernpiloten er indehaver af et kompetencecertifikat, må droneoperationer finde sted fra 3 km indtil 2 km horisontal afstand fra en bane på en offentlig godkendt flyveplads eller en bane på en militær flyvestation. Flyvehøjden må ikke overstige 30 meter over banehøjden.</w:delText>
        </w:r>
      </w:del>
    </w:p>
    <w:p w14:paraId="1111272F"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Trafikstyrelsen kan give tilladelse til at stk. 1-3 fraviges, hvis</w:t>
      </w:r>
    </w:p>
    <w:p w14:paraId="5A18DE62" w14:textId="77777777" w:rsidR="00CF7D14" w:rsidRPr="00353EC3" w:rsidRDefault="00CF7D14" w:rsidP="00CF7D14">
      <w:pPr>
        <w:rPr>
          <w:rFonts w:ascii="Times New Roman" w:hAnsi="Times New Roman"/>
          <w:sz w:val="24"/>
        </w:rPr>
      </w:pPr>
      <w:r w:rsidRPr="00353EC3">
        <w:rPr>
          <w:rFonts w:ascii="Times New Roman" w:hAnsi="Times New Roman"/>
          <w:sz w:val="24"/>
        </w:rPr>
        <w:t>1) droneoperationen har et samfundsnyttigt, forskningsmæssigt eller kommercielt formål,</w:t>
      </w:r>
    </w:p>
    <w:p w14:paraId="07184B2B" w14:textId="77777777" w:rsidR="00CF7D14" w:rsidRPr="00353EC3" w:rsidRDefault="00CF7D14" w:rsidP="00CF7D14">
      <w:pPr>
        <w:rPr>
          <w:rFonts w:ascii="Times New Roman" w:hAnsi="Times New Roman"/>
          <w:sz w:val="24"/>
        </w:rPr>
      </w:pPr>
      <w:r w:rsidRPr="00353EC3">
        <w:rPr>
          <w:rFonts w:ascii="Times New Roman" w:hAnsi="Times New Roman"/>
          <w:sz w:val="24"/>
        </w:rPr>
        <w:t>2) hvis formålet er kommercielt, at droneoperationen er nødvendig, og at formålet med opgaven i væsentlighed forspildes, fordyres eller på anden måde forringes, hvis den skal gennemføres på en anden måde end med en drone, og</w:t>
      </w:r>
    </w:p>
    <w:p w14:paraId="4A0863DF" w14:textId="77777777" w:rsidR="00CF7D14" w:rsidRPr="00353EC3" w:rsidRDefault="00CF7D14" w:rsidP="00CF7D14">
      <w:pPr>
        <w:rPr>
          <w:rFonts w:ascii="Times New Roman" w:hAnsi="Times New Roman"/>
          <w:sz w:val="24"/>
        </w:rPr>
      </w:pPr>
      <w:r w:rsidRPr="00353EC3">
        <w:rPr>
          <w:rFonts w:ascii="Times New Roman" w:hAnsi="Times New Roman"/>
          <w:sz w:val="24"/>
        </w:rPr>
        <w:t>3) fjernpiloten har et kompetencecertifikat.</w:t>
      </w:r>
    </w:p>
    <w:p w14:paraId="3EEC4524" w14:textId="77777777" w:rsidR="00CF7D14" w:rsidRDefault="00CF7D14" w:rsidP="00CF7D14">
      <w:pPr>
        <w:rPr>
          <w:rFonts w:ascii="Times New Roman" w:hAnsi="Times New Roman"/>
          <w:sz w:val="24"/>
        </w:rPr>
      </w:pPr>
      <w:r>
        <w:rPr>
          <w:rFonts w:ascii="Times New Roman" w:hAnsi="Times New Roman"/>
          <w:i/>
          <w:iCs/>
          <w:sz w:val="24"/>
        </w:rPr>
        <w:lastRenderedPageBreak/>
        <w:t xml:space="preserve">  </w:t>
      </w:r>
      <w:r w:rsidRPr="00353EC3">
        <w:rPr>
          <w:rFonts w:ascii="Times New Roman" w:hAnsi="Times New Roman"/>
          <w:i/>
          <w:iCs/>
          <w:sz w:val="24"/>
        </w:rPr>
        <w:t>Stk. 5.</w:t>
      </w:r>
      <w:r w:rsidRPr="00353EC3">
        <w:rPr>
          <w:rFonts w:ascii="Times New Roman" w:hAnsi="Times New Roman"/>
          <w:sz w:val="24"/>
        </w:rPr>
        <w:t> Stk. 4, nr. 2, anvendes ikke, hvis den offentlig godkendte flyveplads eller militære flyvestation har bestilt opgaven.</w:t>
      </w:r>
    </w:p>
    <w:p w14:paraId="09255BD6" w14:textId="77777777" w:rsidR="00CF7D14" w:rsidRDefault="00CF7D14" w:rsidP="00CF7D14">
      <w:pPr>
        <w:rPr>
          <w:ins w:id="70" w:author="Simone Holst" w:date="2025-02-28T11:15:00Z"/>
          <w:rFonts w:ascii="Times New Roman" w:hAnsi="Times New Roman"/>
          <w:sz w:val="24"/>
        </w:rPr>
      </w:pPr>
    </w:p>
    <w:p w14:paraId="4053A544" w14:textId="77777777" w:rsidR="00921D78" w:rsidRDefault="00921D78" w:rsidP="00921D78">
      <w:pPr>
        <w:rPr>
          <w:ins w:id="71" w:author="Simone Holst" w:date="2025-02-28T11:15:00Z"/>
          <w:rFonts w:ascii="Times New Roman" w:hAnsi="Times New Roman" w:cs="Times New Roman"/>
          <w:sz w:val="24"/>
        </w:rPr>
      </w:pPr>
      <w:ins w:id="72" w:author="Simone Holst" w:date="2025-02-28T11:15:00Z">
        <w:r w:rsidRPr="00C8297C">
          <w:rPr>
            <w:rFonts w:ascii="Times New Roman" w:hAnsi="Times New Roman" w:cs="Times New Roman"/>
            <w:b/>
            <w:bCs/>
            <w:sz w:val="24"/>
          </w:rPr>
          <w:t>§ 9 a.</w:t>
        </w:r>
        <w:r>
          <w:rPr>
            <w:rFonts w:ascii="Times New Roman" w:hAnsi="Times New Roman" w:cs="Times New Roman"/>
            <w:sz w:val="24"/>
          </w:rPr>
          <w:t xml:space="preserve"> Droneoperationer må ikke finde sted nærmere end 4 km horisontal afstand fra en bane på en offentlig godkendt flyveplads, som er en VMC-flyveplads, jf. dog stk. 2-4.</w:t>
        </w:r>
      </w:ins>
    </w:p>
    <w:p w14:paraId="63F80701" w14:textId="77777777" w:rsidR="00921D78" w:rsidRDefault="00921D78" w:rsidP="00921D78">
      <w:pPr>
        <w:rPr>
          <w:ins w:id="73" w:author="Simone Holst" w:date="2025-02-28T11:15:00Z"/>
          <w:rFonts w:ascii="Times New Roman" w:hAnsi="Times New Roman" w:cs="Times New Roman"/>
          <w:sz w:val="24"/>
        </w:rPr>
      </w:pPr>
      <w:ins w:id="74" w:author="Simone Holst" w:date="2025-02-28T11:15:00Z">
        <w:r>
          <w:rPr>
            <w:rFonts w:ascii="Times New Roman" w:hAnsi="Times New Roman" w:cs="Times New Roman"/>
            <w:sz w:val="24"/>
          </w:rPr>
          <w:t xml:space="preserve">  </w:t>
        </w:r>
        <w:r>
          <w:rPr>
            <w:rFonts w:ascii="Times New Roman" w:hAnsi="Times New Roman" w:cs="Times New Roman"/>
            <w:i/>
            <w:iCs/>
            <w:sz w:val="24"/>
          </w:rPr>
          <w:t>Stk. 2.</w:t>
        </w:r>
        <w:r>
          <w:rPr>
            <w:rFonts w:ascii="Times New Roman" w:hAnsi="Times New Roman" w:cs="Times New Roman"/>
            <w:sz w:val="24"/>
          </w:rPr>
          <w:t xml:space="preserve"> Hvis fjernpiloten er indehaver af et kompetencecertifikat, må droneoperationer finde sted fra 4 km indtil 2 km horisontal afstand fra en bane på en offentlig godkendt flyveplads, der er en VMC-flyveplads. Flyvehøjden må ikke overstige</w:t>
        </w:r>
      </w:ins>
    </w:p>
    <w:p w14:paraId="3D31A162" w14:textId="77777777" w:rsidR="00921D78" w:rsidRDefault="00921D78" w:rsidP="00921D78">
      <w:pPr>
        <w:pStyle w:val="Listeafsnit"/>
        <w:numPr>
          <w:ilvl w:val="0"/>
          <w:numId w:val="8"/>
        </w:numPr>
        <w:rPr>
          <w:ins w:id="75" w:author="Simone Holst" w:date="2025-02-28T11:15:00Z"/>
          <w:rFonts w:ascii="Times New Roman" w:hAnsi="Times New Roman" w:cs="Times New Roman"/>
          <w:sz w:val="24"/>
        </w:rPr>
      </w:pPr>
      <w:ins w:id="76" w:author="Simone Holst" w:date="2025-02-28T11:15:00Z">
        <w:r>
          <w:rPr>
            <w:rFonts w:ascii="Times New Roman" w:hAnsi="Times New Roman" w:cs="Times New Roman"/>
            <w:sz w:val="24"/>
          </w:rPr>
          <w:t>40 meter over banehøjde fra 4 km indtil 3 km horisontal afstand af banen, og</w:t>
        </w:r>
      </w:ins>
    </w:p>
    <w:p w14:paraId="3408F548" w14:textId="77777777" w:rsidR="00921D78" w:rsidRPr="006A23F5" w:rsidRDefault="00921D78" w:rsidP="00921D78">
      <w:pPr>
        <w:pStyle w:val="Listeafsnit"/>
        <w:numPr>
          <w:ilvl w:val="0"/>
          <w:numId w:val="8"/>
        </w:numPr>
        <w:rPr>
          <w:ins w:id="77" w:author="Simone Holst" w:date="2025-02-28T11:15:00Z"/>
          <w:rFonts w:ascii="Times New Roman" w:hAnsi="Times New Roman" w:cs="Times New Roman"/>
          <w:sz w:val="24"/>
        </w:rPr>
      </w:pPr>
      <w:ins w:id="78" w:author="Simone Holst" w:date="2025-02-28T11:15:00Z">
        <w:r>
          <w:rPr>
            <w:rFonts w:ascii="Times New Roman" w:hAnsi="Times New Roman" w:cs="Times New Roman"/>
            <w:sz w:val="24"/>
          </w:rPr>
          <w:t>30 meter over banehøjde fra 3 km indtil 2 km horisontal afstand af banen.</w:t>
        </w:r>
      </w:ins>
    </w:p>
    <w:p w14:paraId="56B6AC56" w14:textId="77777777" w:rsidR="00921D78" w:rsidRDefault="00921D78" w:rsidP="00921D78">
      <w:pPr>
        <w:rPr>
          <w:ins w:id="79" w:author="Simone Holst" w:date="2025-02-28T11:15:00Z"/>
          <w:rFonts w:ascii="Times New Roman" w:hAnsi="Times New Roman" w:cs="Times New Roman"/>
          <w:sz w:val="24"/>
        </w:rPr>
      </w:pPr>
      <w:ins w:id="80" w:author="Simone Holst" w:date="2025-02-28T11:15:00Z">
        <w:r>
          <w:rPr>
            <w:rFonts w:ascii="Times New Roman" w:hAnsi="Times New Roman" w:cs="Times New Roman"/>
            <w:sz w:val="24"/>
          </w:rPr>
          <w:t xml:space="preserve">  </w:t>
        </w:r>
        <w:r>
          <w:rPr>
            <w:rFonts w:ascii="Times New Roman" w:hAnsi="Times New Roman" w:cs="Times New Roman"/>
            <w:i/>
            <w:iCs/>
            <w:sz w:val="24"/>
          </w:rPr>
          <w:t>Stk. 3.</w:t>
        </w:r>
        <w:r>
          <w:rPr>
            <w:rFonts w:ascii="Times New Roman" w:hAnsi="Times New Roman" w:cs="Times New Roman"/>
            <w:sz w:val="24"/>
          </w:rPr>
          <w:t xml:space="preserve"> Ved droneoperationer ved Thisted flyveplads må flyvehøjden ikke overstige:</w:t>
        </w:r>
      </w:ins>
    </w:p>
    <w:p w14:paraId="38FE4FA3" w14:textId="77777777" w:rsidR="00921D78" w:rsidRDefault="00921D78" w:rsidP="00921D78">
      <w:pPr>
        <w:pStyle w:val="Listeafsnit"/>
        <w:numPr>
          <w:ilvl w:val="0"/>
          <w:numId w:val="11"/>
        </w:numPr>
        <w:rPr>
          <w:ins w:id="81" w:author="Simone Holst" w:date="2025-02-28T11:15:00Z"/>
          <w:rFonts w:ascii="Times New Roman" w:hAnsi="Times New Roman" w:cs="Times New Roman"/>
          <w:sz w:val="24"/>
        </w:rPr>
      </w:pPr>
      <w:ins w:id="82" w:author="Simone Holst" w:date="2025-02-28T11:15:00Z">
        <w:r>
          <w:rPr>
            <w:rFonts w:ascii="Times New Roman" w:hAnsi="Times New Roman" w:cs="Times New Roman"/>
            <w:sz w:val="24"/>
          </w:rPr>
          <w:t>40 meter over banehøjde fra 6 km indtil 3 km horisontal afstand af banen, og</w:t>
        </w:r>
      </w:ins>
    </w:p>
    <w:p w14:paraId="0F41E561" w14:textId="77777777" w:rsidR="00921D78" w:rsidRPr="000B7D90" w:rsidRDefault="00921D78" w:rsidP="00921D78">
      <w:pPr>
        <w:pStyle w:val="Listeafsnit"/>
        <w:numPr>
          <w:ilvl w:val="0"/>
          <w:numId w:val="11"/>
        </w:numPr>
        <w:rPr>
          <w:ins w:id="83" w:author="Simone Holst" w:date="2025-02-28T11:15:00Z"/>
          <w:rFonts w:ascii="Times New Roman" w:hAnsi="Times New Roman" w:cs="Times New Roman"/>
          <w:sz w:val="24"/>
        </w:rPr>
      </w:pPr>
      <w:ins w:id="84" w:author="Simone Holst" w:date="2025-02-28T11:15:00Z">
        <w:r>
          <w:rPr>
            <w:rFonts w:ascii="Times New Roman" w:hAnsi="Times New Roman" w:cs="Times New Roman"/>
            <w:sz w:val="24"/>
          </w:rPr>
          <w:t>30 meter over banehøjde fra 3 km indtil 2 km horisontal afstand af banen.</w:t>
        </w:r>
        <w:r w:rsidRPr="000B7D90">
          <w:rPr>
            <w:rFonts w:ascii="Times New Roman" w:hAnsi="Times New Roman" w:cs="Times New Roman"/>
            <w:sz w:val="24"/>
          </w:rPr>
          <w:t xml:space="preserve"> </w:t>
        </w:r>
      </w:ins>
    </w:p>
    <w:p w14:paraId="6E096073" w14:textId="77777777" w:rsidR="00921D78" w:rsidRPr="00C25F26" w:rsidRDefault="00921D78" w:rsidP="00921D78">
      <w:pPr>
        <w:rPr>
          <w:ins w:id="85" w:author="Simone Holst" w:date="2025-02-28T11:15:00Z"/>
          <w:rFonts w:ascii="Times New Roman" w:hAnsi="Times New Roman" w:cs="Times New Roman"/>
          <w:sz w:val="24"/>
        </w:rPr>
      </w:pPr>
      <w:ins w:id="86" w:author="Simone Holst" w:date="2025-02-28T11:15:00Z">
        <w:r>
          <w:rPr>
            <w:rFonts w:ascii="Times New Roman" w:hAnsi="Times New Roman" w:cs="Times New Roman"/>
            <w:sz w:val="24"/>
          </w:rPr>
          <w:t xml:space="preserve">  </w:t>
        </w:r>
        <w:r>
          <w:rPr>
            <w:rFonts w:ascii="Times New Roman" w:hAnsi="Times New Roman" w:cs="Times New Roman"/>
            <w:i/>
            <w:iCs/>
            <w:sz w:val="24"/>
          </w:rPr>
          <w:t>Stk. 4.</w:t>
        </w:r>
        <w:r w:rsidRPr="00C25F26">
          <w:rPr>
            <w:rFonts w:ascii="Times New Roman" w:hAnsi="Times New Roman" w:cs="Times New Roman"/>
            <w:i/>
            <w:iCs/>
            <w:sz w:val="24"/>
          </w:rPr>
          <w:t xml:space="preserve"> </w:t>
        </w:r>
        <w:r>
          <w:rPr>
            <w:rFonts w:ascii="Times New Roman" w:hAnsi="Times New Roman"/>
            <w:sz w:val="24"/>
          </w:rPr>
          <w:t>Trafikstyrelsen</w:t>
        </w:r>
        <w:r w:rsidRPr="001E78B9">
          <w:rPr>
            <w:rFonts w:ascii="Times New Roman" w:hAnsi="Times New Roman"/>
            <w:sz w:val="24"/>
          </w:rPr>
          <w:t xml:space="preserve"> kan give tilladelse til at </w:t>
        </w:r>
        <w:r>
          <w:rPr>
            <w:rFonts w:ascii="Times New Roman" w:hAnsi="Times New Roman"/>
            <w:sz w:val="24"/>
          </w:rPr>
          <w:t>stk. 1-3 fraviges, hvis</w:t>
        </w:r>
      </w:ins>
    </w:p>
    <w:p w14:paraId="78C60E0A" w14:textId="77777777" w:rsidR="00921D78" w:rsidRDefault="00921D78" w:rsidP="00921D78">
      <w:pPr>
        <w:pStyle w:val="Listeafsnit"/>
        <w:numPr>
          <w:ilvl w:val="0"/>
          <w:numId w:val="5"/>
        </w:numPr>
        <w:rPr>
          <w:ins w:id="87" w:author="Simone Holst" w:date="2025-02-28T11:15:00Z"/>
          <w:rFonts w:ascii="Times New Roman" w:hAnsi="Times New Roman"/>
          <w:sz w:val="24"/>
        </w:rPr>
      </w:pPr>
      <w:ins w:id="88" w:author="Simone Holst" w:date="2025-02-28T11:15:00Z">
        <w:r>
          <w:rPr>
            <w:rFonts w:ascii="Times New Roman" w:hAnsi="Times New Roman"/>
            <w:sz w:val="24"/>
          </w:rPr>
          <w:t>droneoperation</w:t>
        </w:r>
        <w:r w:rsidRPr="002B222F">
          <w:rPr>
            <w:rFonts w:ascii="Times New Roman" w:hAnsi="Times New Roman"/>
            <w:sz w:val="24"/>
          </w:rPr>
          <w:t>en ha</w:t>
        </w:r>
        <w:r>
          <w:rPr>
            <w:rFonts w:ascii="Times New Roman" w:hAnsi="Times New Roman"/>
            <w:sz w:val="24"/>
          </w:rPr>
          <w:t>r</w:t>
        </w:r>
        <w:r w:rsidRPr="002B222F">
          <w:rPr>
            <w:rFonts w:ascii="Times New Roman" w:hAnsi="Times New Roman"/>
            <w:sz w:val="24"/>
          </w:rPr>
          <w:t xml:space="preserve"> et samfundsnyttigt</w:t>
        </w:r>
        <w:r>
          <w:rPr>
            <w:rFonts w:ascii="Times New Roman" w:hAnsi="Times New Roman"/>
            <w:sz w:val="24"/>
          </w:rPr>
          <w:t>,</w:t>
        </w:r>
        <w:r w:rsidRPr="002B222F">
          <w:rPr>
            <w:rFonts w:ascii="Times New Roman" w:hAnsi="Times New Roman"/>
            <w:sz w:val="24"/>
          </w:rPr>
          <w:t xml:space="preserve"> forskning</w:t>
        </w:r>
        <w:r>
          <w:rPr>
            <w:rFonts w:ascii="Times New Roman" w:hAnsi="Times New Roman"/>
            <w:sz w:val="24"/>
          </w:rPr>
          <w:t>smæssigt</w:t>
        </w:r>
        <w:r w:rsidRPr="002B222F">
          <w:rPr>
            <w:rFonts w:ascii="Times New Roman" w:hAnsi="Times New Roman"/>
            <w:sz w:val="24"/>
          </w:rPr>
          <w:t xml:space="preserve"> </w:t>
        </w:r>
        <w:r>
          <w:rPr>
            <w:rFonts w:ascii="Times New Roman" w:hAnsi="Times New Roman"/>
            <w:sz w:val="24"/>
          </w:rPr>
          <w:t xml:space="preserve">eller kommercielt </w:t>
        </w:r>
        <w:r w:rsidRPr="002B222F">
          <w:rPr>
            <w:rFonts w:ascii="Times New Roman" w:hAnsi="Times New Roman"/>
            <w:sz w:val="24"/>
          </w:rPr>
          <w:t>formål</w:t>
        </w:r>
        <w:r>
          <w:rPr>
            <w:rFonts w:ascii="Times New Roman" w:hAnsi="Times New Roman"/>
            <w:sz w:val="24"/>
          </w:rPr>
          <w:t>,</w:t>
        </w:r>
      </w:ins>
    </w:p>
    <w:p w14:paraId="611595FC" w14:textId="77777777" w:rsidR="00921D78" w:rsidRPr="002B222F" w:rsidRDefault="00921D78" w:rsidP="00921D78">
      <w:pPr>
        <w:pStyle w:val="Listeafsnit"/>
        <w:numPr>
          <w:ilvl w:val="0"/>
          <w:numId w:val="5"/>
        </w:numPr>
        <w:rPr>
          <w:ins w:id="89" w:author="Simone Holst" w:date="2025-02-28T11:15:00Z"/>
          <w:rFonts w:ascii="Times New Roman" w:hAnsi="Times New Roman"/>
          <w:sz w:val="24"/>
        </w:rPr>
      </w:pPr>
      <w:bookmarkStart w:id="90" w:name="_Hlk144126426"/>
      <w:ins w:id="91" w:author="Simone Holst" w:date="2025-02-28T11:15:00Z">
        <w:r>
          <w:rPr>
            <w:rFonts w:ascii="Times New Roman" w:hAnsi="Times New Roman"/>
            <w:sz w:val="24"/>
          </w:rPr>
          <w:t xml:space="preserve">hvis formålet er kommercielt, at </w:t>
        </w:r>
        <w:r w:rsidRPr="0016234A">
          <w:rPr>
            <w:rFonts w:ascii="Times New Roman" w:hAnsi="Times New Roman"/>
            <w:sz w:val="24"/>
          </w:rPr>
          <w:t>droneoperationen er nødvendig</w:t>
        </w:r>
        <w:r>
          <w:rPr>
            <w:rFonts w:ascii="Times New Roman" w:hAnsi="Times New Roman"/>
            <w:sz w:val="24"/>
          </w:rPr>
          <w:t>,</w:t>
        </w:r>
        <w:r w:rsidRPr="0016234A">
          <w:rPr>
            <w:rFonts w:ascii="Times New Roman" w:hAnsi="Times New Roman"/>
            <w:sz w:val="24"/>
          </w:rPr>
          <w:t xml:space="preserve"> og </w:t>
        </w:r>
        <w:r>
          <w:rPr>
            <w:rFonts w:ascii="Times New Roman" w:hAnsi="Times New Roman"/>
            <w:sz w:val="24"/>
          </w:rPr>
          <w:t xml:space="preserve">at </w:t>
        </w:r>
        <w:r w:rsidRPr="0016234A">
          <w:rPr>
            <w:rFonts w:ascii="Times New Roman" w:hAnsi="Times New Roman"/>
            <w:sz w:val="24"/>
          </w:rPr>
          <w:t xml:space="preserve">formålet med opgaven </w:t>
        </w:r>
        <w:r>
          <w:rPr>
            <w:rFonts w:ascii="Times New Roman" w:hAnsi="Times New Roman"/>
            <w:sz w:val="24"/>
          </w:rPr>
          <w:t xml:space="preserve">i væsentlighed </w:t>
        </w:r>
        <w:r w:rsidRPr="0016234A">
          <w:rPr>
            <w:rFonts w:ascii="Times New Roman" w:hAnsi="Times New Roman"/>
            <w:sz w:val="24"/>
          </w:rPr>
          <w:t>forspildes</w:t>
        </w:r>
        <w:r>
          <w:rPr>
            <w:rFonts w:ascii="Times New Roman" w:hAnsi="Times New Roman"/>
            <w:sz w:val="24"/>
          </w:rPr>
          <w:t>, fordyres eller på anden måde forringes</w:t>
        </w:r>
        <w:r w:rsidRPr="0016234A">
          <w:rPr>
            <w:rFonts w:ascii="Times New Roman" w:hAnsi="Times New Roman"/>
            <w:sz w:val="24"/>
          </w:rPr>
          <w:t>, hvis den skal gennemføres på en anden måde end med en drone</w:t>
        </w:r>
        <w:r>
          <w:rPr>
            <w:rFonts w:ascii="Times New Roman" w:hAnsi="Times New Roman"/>
            <w:sz w:val="24"/>
          </w:rPr>
          <w:t>, og</w:t>
        </w:r>
      </w:ins>
    </w:p>
    <w:bookmarkEnd w:id="90"/>
    <w:p w14:paraId="1427C43C" w14:textId="77777777" w:rsidR="00921D78" w:rsidRDefault="00921D78" w:rsidP="00921D78">
      <w:pPr>
        <w:pStyle w:val="Listeafsnit"/>
        <w:numPr>
          <w:ilvl w:val="0"/>
          <w:numId w:val="5"/>
        </w:numPr>
        <w:rPr>
          <w:ins w:id="92" w:author="Simone Holst" w:date="2025-02-28T11:15:00Z"/>
          <w:rFonts w:ascii="Times New Roman" w:hAnsi="Times New Roman"/>
          <w:sz w:val="24"/>
        </w:rPr>
      </w:pPr>
      <w:ins w:id="93" w:author="Simone Holst" w:date="2025-02-28T11:15:00Z">
        <w:r w:rsidRPr="002B222F">
          <w:rPr>
            <w:rFonts w:ascii="Times New Roman" w:hAnsi="Times New Roman"/>
            <w:sz w:val="24"/>
          </w:rPr>
          <w:t>fjernpiloten</w:t>
        </w:r>
        <w:r>
          <w:rPr>
            <w:rFonts w:ascii="Times New Roman" w:hAnsi="Times New Roman"/>
            <w:sz w:val="24"/>
          </w:rPr>
          <w:t xml:space="preserve"> har et kompetencecertifikat.</w:t>
        </w:r>
      </w:ins>
    </w:p>
    <w:p w14:paraId="549FE38C" w14:textId="77777777" w:rsidR="00921D78" w:rsidRPr="00DF25F6" w:rsidRDefault="00921D78" w:rsidP="00921D78">
      <w:pPr>
        <w:rPr>
          <w:ins w:id="94" w:author="Simone Holst" w:date="2025-02-28T11:15:00Z"/>
          <w:rFonts w:ascii="Times New Roman" w:hAnsi="Times New Roman"/>
          <w:sz w:val="24"/>
        </w:rPr>
      </w:pPr>
      <w:bookmarkStart w:id="95" w:name="_Hlk144126510"/>
      <w:ins w:id="96" w:author="Simone Holst" w:date="2025-02-28T11:15:00Z">
        <w:r>
          <w:rPr>
            <w:rFonts w:ascii="Times New Roman" w:hAnsi="Times New Roman"/>
            <w:sz w:val="24"/>
          </w:rPr>
          <w:t xml:space="preserve">  </w:t>
        </w:r>
        <w:r>
          <w:rPr>
            <w:rFonts w:ascii="Times New Roman" w:hAnsi="Times New Roman"/>
            <w:i/>
            <w:iCs/>
            <w:sz w:val="24"/>
          </w:rPr>
          <w:t>Stk. 5.</w:t>
        </w:r>
        <w:r>
          <w:rPr>
            <w:rFonts w:ascii="Times New Roman" w:hAnsi="Times New Roman"/>
            <w:sz w:val="24"/>
          </w:rPr>
          <w:t xml:space="preserve"> Stk. 4, nr. 2, anvendes ikke, hvis den offentlig godkendte flyveplads, har bestilt opgaven.</w:t>
        </w:r>
      </w:ins>
    </w:p>
    <w:bookmarkEnd w:id="95"/>
    <w:p w14:paraId="14E96314" w14:textId="77777777" w:rsidR="00921D78" w:rsidRPr="00CD5120" w:rsidRDefault="00921D78" w:rsidP="00921D78">
      <w:pPr>
        <w:rPr>
          <w:ins w:id="97" w:author="Simone Holst" w:date="2025-02-28T11:15:00Z"/>
          <w:rFonts w:ascii="Times New Roman" w:hAnsi="Times New Roman" w:cs="Times New Roman"/>
          <w:sz w:val="24"/>
        </w:rPr>
      </w:pPr>
    </w:p>
    <w:p w14:paraId="588ABB59" w14:textId="77777777" w:rsidR="00921D78" w:rsidRDefault="00921D78" w:rsidP="00921D78">
      <w:pPr>
        <w:rPr>
          <w:ins w:id="98" w:author="Simone Holst" w:date="2025-02-28T11:15:00Z"/>
          <w:rFonts w:ascii="Times New Roman" w:hAnsi="Times New Roman" w:cs="Times New Roman"/>
          <w:sz w:val="24"/>
        </w:rPr>
      </w:pPr>
      <w:ins w:id="99" w:author="Simone Holst" w:date="2025-02-28T11:15:00Z">
        <w:r>
          <w:rPr>
            <w:rFonts w:ascii="Times New Roman" w:hAnsi="Times New Roman" w:cs="Times New Roman"/>
            <w:b/>
            <w:bCs/>
            <w:sz w:val="24"/>
          </w:rPr>
          <w:t>§ 9 b.</w:t>
        </w:r>
        <w:r>
          <w:rPr>
            <w:rFonts w:ascii="Times New Roman" w:hAnsi="Times New Roman" w:cs="Times New Roman"/>
            <w:sz w:val="24"/>
          </w:rPr>
          <w:t xml:space="preserve"> Droneoperationer må ikke finde sted ved offentlige godkendte vandflyvepladser i de optegnede områder i bilag 4, jf. dog stk. 2-5.</w:t>
        </w:r>
      </w:ins>
    </w:p>
    <w:p w14:paraId="5D42314D" w14:textId="77777777" w:rsidR="00921D78" w:rsidRDefault="00921D78" w:rsidP="00921D78">
      <w:pPr>
        <w:rPr>
          <w:ins w:id="100" w:author="Simone Holst" w:date="2025-02-28T11:15:00Z"/>
          <w:rFonts w:ascii="Times New Roman" w:hAnsi="Times New Roman" w:cs="Times New Roman"/>
          <w:sz w:val="24"/>
        </w:rPr>
      </w:pPr>
      <w:ins w:id="101" w:author="Simone Holst" w:date="2025-02-28T11:15:00Z">
        <w:r>
          <w:rPr>
            <w:rFonts w:ascii="Times New Roman" w:hAnsi="Times New Roman" w:cs="Times New Roman"/>
            <w:sz w:val="24"/>
          </w:rPr>
          <w:t xml:space="preserve">  </w:t>
        </w:r>
        <w:r>
          <w:rPr>
            <w:rFonts w:ascii="Times New Roman" w:hAnsi="Times New Roman" w:cs="Times New Roman"/>
            <w:i/>
            <w:iCs/>
            <w:sz w:val="24"/>
          </w:rPr>
          <w:t>Stk. 2.</w:t>
        </w:r>
        <w:r>
          <w:rPr>
            <w:rFonts w:ascii="Times New Roman" w:hAnsi="Times New Roman" w:cs="Times New Roman"/>
            <w:sz w:val="24"/>
          </w:rPr>
          <w:t xml:space="preserve"> Hvis fjernpiloten er indehaver af et kompetencecertifikat, må droneoperationer finde sted i områderne optegnet i bilag 4 i op til 120 meters højde over havets overflade i de perioder, hvor vandflyveren ligger til dok, eller vandflyveren er uden for de områder, som er optegnet i bilag 4. Hvis dronen flyves, når vandflyveren sejler fra dok eller er under indflyvning til området, skal dronen straks landes.</w:t>
        </w:r>
      </w:ins>
    </w:p>
    <w:p w14:paraId="4F6A4D5C" w14:textId="77777777" w:rsidR="00921D78" w:rsidRPr="003E5765" w:rsidRDefault="00921D78" w:rsidP="00921D78">
      <w:pPr>
        <w:rPr>
          <w:ins w:id="102" w:author="Simone Holst" w:date="2025-02-28T11:15:00Z"/>
          <w:rFonts w:ascii="Times New Roman" w:hAnsi="Times New Roman" w:cs="Times New Roman"/>
          <w:sz w:val="24"/>
        </w:rPr>
      </w:pPr>
      <w:ins w:id="103" w:author="Simone Holst" w:date="2025-02-28T11:15:00Z">
        <w:r>
          <w:rPr>
            <w:rFonts w:ascii="Times New Roman" w:hAnsi="Times New Roman" w:cs="Times New Roman"/>
            <w:sz w:val="24"/>
          </w:rPr>
          <w:t xml:space="preserve">  </w:t>
        </w:r>
        <w:r>
          <w:rPr>
            <w:rFonts w:ascii="Times New Roman" w:hAnsi="Times New Roman" w:cs="Times New Roman"/>
            <w:i/>
            <w:iCs/>
            <w:sz w:val="24"/>
          </w:rPr>
          <w:t>Stk. 3.</w:t>
        </w:r>
        <w:r>
          <w:rPr>
            <w:rFonts w:ascii="Times New Roman" w:hAnsi="Times New Roman" w:cs="Times New Roman"/>
            <w:sz w:val="24"/>
          </w:rPr>
          <w:t xml:space="preserve"> I de indtegnede områder i bilag 4 må en fjernpilot, som er indehaver af et kompetencecertifikat, flyve over land, selv når vandflyveren er under ind- eller </w:t>
        </w:r>
        <w:proofErr w:type="spellStart"/>
        <w:r>
          <w:rPr>
            <w:rFonts w:ascii="Times New Roman" w:hAnsi="Times New Roman" w:cs="Times New Roman"/>
            <w:sz w:val="24"/>
          </w:rPr>
          <w:t>udflyvning</w:t>
        </w:r>
        <w:proofErr w:type="spellEnd"/>
        <w:r>
          <w:rPr>
            <w:rFonts w:ascii="Times New Roman" w:hAnsi="Times New Roman" w:cs="Times New Roman"/>
            <w:sz w:val="24"/>
          </w:rPr>
          <w:t xml:space="preserve"> fra området. Dronen må aldrig flyves højere end den bygning eller hindring, som fjernpiloten flyver ved, og dronen skal være fortøjet.</w:t>
        </w:r>
      </w:ins>
    </w:p>
    <w:p w14:paraId="3C269BF6" w14:textId="77777777" w:rsidR="00921D78" w:rsidRPr="00C25F26" w:rsidRDefault="00921D78" w:rsidP="00921D78">
      <w:pPr>
        <w:rPr>
          <w:ins w:id="104" w:author="Simone Holst" w:date="2025-02-28T11:15:00Z"/>
          <w:rFonts w:ascii="Times New Roman" w:hAnsi="Times New Roman" w:cs="Times New Roman"/>
          <w:sz w:val="24"/>
        </w:rPr>
      </w:pPr>
      <w:ins w:id="105" w:author="Simone Holst" w:date="2025-02-28T11:15:00Z">
        <w:r>
          <w:rPr>
            <w:rFonts w:ascii="Times New Roman" w:hAnsi="Times New Roman" w:cs="Times New Roman"/>
            <w:sz w:val="24"/>
          </w:rPr>
          <w:t xml:space="preserve">  </w:t>
        </w:r>
        <w:r>
          <w:rPr>
            <w:rFonts w:ascii="Times New Roman" w:hAnsi="Times New Roman" w:cs="Times New Roman"/>
            <w:i/>
            <w:iCs/>
            <w:sz w:val="24"/>
          </w:rPr>
          <w:t>Stk. 4.</w:t>
        </w:r>
        <w:r w:rsidRPr="00C25F26">
          <w:rPr>
            <w:rFonts w:ascii="Times New Roman" w:hAnsi="Times New Roman" w:cs="Times New Roman"/>
            <w:i/>
            <w:iCs/>
            <w:sz w:val="24"/>
          </w:rPr>
          <w:t xml:space="preserve"> </w:t>
        </w:r>
        <w:r>
          <w:rPr>
            <w:rFonts w:ascii="Times New Roman" w:hAnsi="Times New Roman"/>
            <w:sz w:val="24"/>
          </w:rPr>
          <w:t>Trafikstyrelsen</w:t>
        </w:r>
        <w:r w:rsidRPr="001E78B9">
          <w:rPr>
            <w:rFonts w:ascii="Times New Roman" w:hAnsi="Times New Roman"/>
            <w:sz w:val="24"/>
          </w:rPr>
          <w:t xml:space="preserve"> kan give tilladelse til at </w:t>
        </w:r>
        <w:r>
          <w:rPr>
            <w:rFonts w:ascii="Times New Roman" w:hAnsi="Times New Roman"/>
            <w:sz w:val="24"/>
          </w:rPr>
          <w:t>stk. 1-3 fraviges, hvis</w:t>
        </w:r>
      </w:ins>
    </w:p>
    <w:p w14:paraId="303A0888" w14:textId="77777777" w:rsidR="00921D78" w:rsidRPr="00C25F26" w:rsidRDefault="00921D78" w:rsidP="00921D78">
      <w:pPr>
        <w:pStyle w:val="Listeafsnit"/>
        <w:numPr>
          <w:ilvl w:val="0"/>
          <w:numId w:val="6"/>
        </w:numPr>
        <w:rPr>
          <w:ins w:id="106" w:author="Simone Holst" w:date="2025-02-28T11:15:00Z"/>
          <w:rFonts w:ascii="Times New Roman" w:hAnsi="Times New Roman"/>
          <w:sz w:val="24"/>
        </w:rPr>
      </w:pPr>
      <w:ins w:id="107" w:author="Simone Holst" w:date="2025-02-28T11:15:00Z">
        <w:r w:rsidRPr="00C25F26">
          <w:rPr>
            <w:rFonts w:ascii="Times New Roman" w:hAnsi="Times New Roman"/>
            <w:sz w:val="24"/>
          </w:rPr>
          <w:t>droneoperationen har et samfundsnyttigt, forskningsmæssigt eller kommercielt formål,</w:t>
        </w:r>
      </w:ins>
    </w:p>
    <w:p w14:paraId="3D660CEB" w14:textId="77777777" w:rsidR="00921D78" w:rsidRPr="00C25F26" w:rsidRDefault="00921D78" w:rsidP="00921D78">
      <w:pPr>
        <w:pStyle w:val="Listeafsnit"/>
        <w:numPr>
          <w:ilvl w:val="0"/>
          <w:numId w:val="6"/>
        </w:numPr>
        <w:rPr>
          <w:ins w:id="108" w:author="Simone Holst" w:date="2025-02-28T11:15:00Z"/>
          <w:rFonts w:ascii="Times New Roman" w:hAnsi="Times New Roman"/>
          <w:sz w:val="24"/>
        </w:rPr>
      </w:pPr>
      <w:ins w:id="109" w:author="Simone Holst" w:date="2025-02-28T11:15:00Z">
        <w:r w:rsidRPr="00C25F26">
          <w:rPr>
            <w:rFonts w:ascii="Times New Roman" w:hAnsi="Times New Roman"/>
            <w:sz w:val="24"/>
          </w:rPr>
          <w:t>hvis formålet er kommercielt, at droneoperationen er nødvendig, og at formålet med opgaven i væsentlighed forspildes, fordyres eller på anden måde forringes, hvis den skal gennemføres på en anden måde end med en drone, og</w:t>
        </w:r>
      </w:ins>
    </w:p>
    <w:p w14:paraId="0F0A601A" w14:textId="77777777" w:rsidR="00921D78" w:rsidRPr="00C25F26" w:rsidRDefault="00921D78" w:rsidP="00921D78">
      <w:pPr>
        <w:pStyle w:val="Listeafsnit"/>
        <w:numPr>
          <w:ilvl w:val="0"/>
          <w:numId w:val="6"/>
        </w:numPr>
        <w:rPr>
          <w:ins w:id="110" w:author="Simone Holst" w:date="2025-02-28T11:15:00Z"/>
          <w:rFonts w:ascii="Times New Roman" w:hAnsi="Times New Roman"/>
          <w:sz w:val="24"/>
        </w:rPr>
      </w:pPr>
      <w:ins w:id="111" w:author="Simone Holst" w:date="2025-02-28T11:15:00Z">
        <w:r w:rsidRPr="00C25F26">
          <w:rPr>
            <w:rFonts w:ascii="Times New Roman" w:hAnsi="Times New Roman"/>
            <w:sz w:val="24"/>
          </w:rPr>
          <w:lastRenderedPageBreak/>
          <w:t>fjernpiloten har et kompetencecertifikat.</w:t>
        </w:r>
      </w:ins>
    </w:p>
    <w:p w14:paraId="054B9D5B" w14:textId="5BE46280" w:rsidR="00921D78" w:rsidRDefault="00921D78" w:rsidP="00921D78">
      <w:pPr>
        <w:rPr>
          <w:ins w:id="112" w:author="Simone Holst" w:date="2025-02-28T13:45:00Z"/>
          <w:rFonts w:ascii="Times New Roman" w:hAnsi="Times New Roman"/>
          <w:sz w:val="24"/>
        </w:rPr>
      </w:pPr>
      <w:ins w:id="113" w:author="Simone Holst" w:date="2025-02-28T11:15:00Z">
        <w:r>
          <w:rPr>
            <w:rFonts w:ascii="Times New Roman" w:hAnsi="Times New Roman"/>
            <w:sz w:val="24"/>
          </w:rPr>
          <w:t xml:space="preserve">  </w:t>
        </w:r>
        <w:r>
          <w:rPr>
            <w:rFonts w:ascii="Times New Roman" w:hAnsi="Times New Roman"/>
            <w:i/>
            <w:iCs/>
            <w:sz w:val="24"/>
          </w:rPr>
          <w:t>Stk. 5.</w:t>
        </w:r>
        <w:r>
          <w:rPr>
            <w:rFonts w:ascii="Times New Roman" w:hAnsi="Times New Roman"/>
            <w:sz w:val="24"/>
          </w:rPr>
          <w:t xml:space="preserve"> Stk. 4, nr. 2, anvendes ikke, hvis den offentlig godkendte vandflyveplads har bestilt opgaven.</w:t>
        </w:r>
      </w:ins>
    </w:p>
    <w:p w14:paraId="752C43C7" w14:textId="77777777" w:rsidR="00180C31" w:rsidRPr="00353EC3" w:rsidRDefault="00180C31" w:rsidP="00921D78">
      <w:pPr>
        <w:rPr>
          <w:rFonts w:ascii="Times New Roman" w:hAnsi="Times New Roman"/>
          <w:sz w:val="24"/>
        </w:rPr>
      </w:pPr>
    </w:p>
    <w:p w14:paraId="7940C77A" w14:textId="77777777" w:rsidR="00CF7D14" w:rsidRPr="00353EC3" w:rsidRDefault="00CF7D14" w:rsidP="00CF7D14">
      <w:pPr>
        <w:rPr>
          <w:rFonts w:ascii="Times New Roman" w:hAnsi="Times New Roman"/>
          <w:sz w:val="24"/>
        </w:rPr>
      </w:pPr>
      <w:r w:rsidRPr="00353EC3">
        <w:rPr>
          <w:rFonts w:ascii="Times New Roman" w:hAnsi="Times New Roman"/>
          <w:b/>
          <w:bCs/>
          <w:sz w:val="24"/>
        </w:rPr>
        <w:t>§ 10.</w:t>
      </w:r>
      <w:r w:rsidRPr="00353EC3">
        <w:rPr>
          <w:rFonts w:ascii="Times New Roman" w:hAnsi="Times New Roman"/>
          <w:sz w:val="24"/>
        </w:rPr>
        <w:t> Droneoperationer må ikke gennemføres nærmere end 2 km horisontal afstand fra en lægehelikopterflyveplads (HEMS), jf. dog stk. 2-5.</w:t>
      </w:r>
    </w:p>
    <w:p w14:paraId="45319000"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Hvis fjernpiloten er indehaver af et kompetencecertifikat, må operationer med droner finde sted indtil 1 km horisontal afstand fra en lægehelikopterflyveplads (HEMS). Foregår droneoperationen 1-2 km horisontal afstand fra en lægehelikopterflyveplads, må flyvehøjden ikke overstige 40 meter over lægehelikopterflyvepladsens banehøjde, jf. dog stk. 3.</w:t>
      </w:r>
    </w:p>
    <w:p w14:paraId="196E336F"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Trafikstyrelsen kan give tilladelse til at stk. 1-2 fraviges, hvis</w:t>
      </w:r>
    </w:p>
    <w:p w14:paraId="33B7DE3A" w14:textId="77777777" w:rsidR="00CF7D14" w:rsidRPr="00353EC3" w:rsidRDefault="00CF7D14" w:rsidP="00CF7D14">
      <w:pPr>
        <w:rPr>
          <w:rFonts w:ascii="Times New Roman" w:hAnsi="Times New Roman"/>
          <w:sz w:val="24"/>
        </w:rPr>
      </w:pPr>
      <w:r w:rsidRPr="00353EC3">
        <w:rPr>
          <w:rFonts w:ascii="Times New Roman" w:hAnsi="Times New Roman"/>
          <w:sz w:val="24"/>
        </w:rPr>
        <w:t>1) droneoperationen har et samfundsnyttigt, forskningsmæssigt eller kommercielt formål,</w:t>
      </w:r>
    </w:p>
    <w:p w14:paraId="2FD513B0" w14:textId="77777777" w:rsidR="00CF7D14" w:rsidRPr="00353EC3" w:rsidRDefault="00CF7D14" w:rsidP="00CF7D14">
      <w:pPr>
        <w:rPr>
          <w:rFonts w:ascii="Times New Roman" w:hAnsi="Times New Roman"/>
          <w:sz w:val="24"/>
        </w:rPr>
      </w:pPr>
      <w:r w:rsidRPr="00353EC3">
        <w:rPr>
          <w:rFonts w:ascii="Times New Roman" w:hAnsi="Times New Roman"/>
          <w:sz w:val="24"/>
        </w:rPr>
        <w:t>2) hvis formålet er kommercielt, at droneoperationen er nødvendig, og at formålet med opgaven i væsentlighed forspildes, fordyres eller på anden måde forringes, hvis den skal gennemføres på en anden måde end med en drone, og</w:t>
      </w:r>
    </w:p>
    <w:p w14:paraId="1C611EC2" w14:textId="77777777" w:rsidR="00CF7D14" w:rsidRPr="00353EC3" w:rsidRDefault="00CF7D14" w:rsidP="00CF7D14">
      <w:pPr>
        <w:rPr>
          <w:rFonts w:ascii="Times New Roman" w:hAnsi="Times New Roman"/>
          <w:sz w:val="24"/>
        </w:rPr>
      </w:pPr>
      <w:r w:rsidRPr="00353EC3">
        <w:rPr>
          <w:rFonts w:ascii="Times New Roman" w:hAnsi="Times New Roman"/>
          <w:sz w:val="24"/>
        </w:rPr>
        <w:t>3) fjernpiloten har et kompetencecertifikat.</w:t>
      </w:r>
    </w:p>
    <w:p w14:paraId="54E5A775"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Stk. 3, nr. 2, anvendes ikke, hvis hospitalet, hvor lægehelikopterflyvepladsen (HEMS) ligger, har bestilt opgaven.</w:t>
      </w:r>
    </w:p>
    <w:p w14:paraId="09560913"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5.</w:t>
      </w:r>
      <w:r w:rsidRPr="00353EC3">
        <w:rPr>
          <w:rFonts w:ascii="Times New Roman" w:hAnsi="Times New Roman"/>
          <w:sz w:val="24"/>
        </w:rPr>
        <w:t> Droneoperationer nærmere end 2 km horisontal afstand ved akutlægehelikopternes baser må ikke finde sted.</w:t>
      </w:r>
    </w:p>
    <w:p w14:paraId="44A6E203" w14:textId="77777777" w:rsidR="00CF7D14" w:rsidRPr="00353EC3" w:rsidRDefault="00CF7D14" w:rsidP="00CF7D14">
      <w:pPr>
        <w:rPr>
          <w:rFonts w:ascii="Times New Roman" w:hAnsi="Times New Roman"/>
          <w:sz w:val="24"/>
        </w:rPr>
      </w:pPr>
    </w:p>
    <w:p w14:paraId="51396B33"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Afstandskrav til sikringskritiske områder</w:t>
      </w:r>
    </w:p>
    <w:p w14:paraId="22D262C3" w14:textId="19D348CB" w:rsidR="00CF7D14" w:rsidRPr="00353EC3" w:rsidRDefault="00CF7D14" w:rsidP="00CF7D14">
      <w:pPr>
        <w:rPr>
          <w:rFonts w:ascii="Times New Roman" w:hAnsi="Times New Roman"/>
          <w:sz w:val="24"/>
        </w:rPr>
      </w:pPr>
      <w:r w:rsidRPr="00353EC3">
        <w:rPr>
          <w:rFonts w:ascii="Times New Roman" w:hAnsi="Times New Roman"/>
          <w:b/>
          <w:bCs/>
          <w:sz w:val="24"/>
        </w:rPr>
        <w:t>§ 11.</w:t>
      </w:r>
      <w:r w:rsidRPr="00353EC3">
        <w:rPr>
          <w:rFonts w:ascii="Times New Roman" w:hAnsi="Times New Roman"/>
          <w:sz w:val="24"/>
        </w:rPr>
        <w:t> Droneoperationer må ikke finde sted nærmere end 150 meter horisontal afstand fra diplomatiske repræsentationer (ambassader),</w:t>
      </w:r>
      <w:ins w:id="114" w:author="Simone Holst" w:date="2025-02-28T11:15:00Z">
        <w:r w:rsidR="00921D78">
          <w:rPr>
            <w:rFonts w:ascii="Times New Roman" w:hAnsi="Times New Roman"/>
            <w:sz w:val="24"/>
          </w:rPr>
          <w:t xml:space="preserve"> domstol</w:t>
        </w:r>
      </w:ins>
      <w:ins w:id="115" w:author="Simone Holst" w:date="2025-02-28T11:16:00Z">
        <w:r w:rsidR="00921D78">
          <w:rPr>
            <w:rFonts w:ascii="Times New Roman" w:hAnsi="Times New Roman"/>
            <w:sz w:val="24"/>
          </w:rPr>
          <w:t>e,</w:t>
        </w:r>
      </w:ins>
      <w:r w:rsidRPr="00353EC3">
        <w:rPr>
          <w:rFonts w:ascii="Times New Roman" w:hAnsi="Times New Roman"/>
          <w:sz w:val="24"/>
        </w:rPr>
        <w:t xml:space="preserve"> kolonne 3-virksomheder eller virksomheder, som Trafikstyrelsen efter en konkret ansøgning vurderer, skal beskyttes, politiets ejendomme og kriminalforsorgens institutioner, jf. dog stk. 5.</w:t>
      </w:r>
      <w:ins w:id="116" w:author="Simone Holst" w:date="2025-02-28T11:16:00Z">
        <w:r w:rsidR="00921D78" w:rsidRPr="00921D78">
          <w:rPr>
            <w:rFonts w:ascii="Times New Roman" w:hAnsi="Times New Roman" w:cs="Times New Roman"/>
            <w:sz w:val="24"/>
          </w:rPr>
          <w:t xml:space="preserve"> </w:t>
        </w:r>
        <w:r w:rsidR="00921D78">
          <w:rPr>
            <w:rFonts w:ascii="Times New Roman" w:hAnsi="Times New Roman" w:cs="Times New Roman"/>
            <w:sz w:val="24"/>
          </w:rPr>
          <w:t xml:space="preserve">Trafikstyrelsen kan, efter en konkret vurdering, udpege geografiske dronezoner omkring myndigheders ejendomme, hvis myndigheden kan godtgøre, at den geografiske dronezone er nødvendig af hensyn til sikkerhed (security eller </w:t>
        </w:r>
        <w:proofErr w:type="spellStart"/>
        <w:r w:rsidR="00921D78">
          <w:rPr>
            <w:rFonts w:ascii="Times New Roman" w:hAnsi="Times New Roman" w:cs="Times New Roman"/>
            <w:sz w:val="24"/>
          </w:rPr>
          <w:t>safety</w:t>
        </w:r>
        <w:proofErr w:type="spellEnd"/>
        <w:r w:rsidR="00921D78">
          <w:rPr>
            <w:rFonts w:ascii="Times New Roman" w:hAnsi="Times New Roman" w:cs="Times New Roman"/>
            <w:sz w:val="24"/>
          </w:rPr>
          <w:t>), privatlivets fred eller miljøet.</w:t>
        </w:r>
      </w:ins>
    </w:p>
    <w:p w14:paraId="7C23A781"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Ejeren eller forvalteren af et område i stk. 1, eller den droneoperatør, ejeren eller forvalteren har hyret til opgaven, kan gennemføre droneoperationer på eller ved eget sikringskritisk område uden at skulle indhente en tilladelse hos Trafikstyrelsen. Går det sikringskritiske område ind over en anden geografisk dronezone, skal ejeren eller forvalteren have samtykke fra ejeren eller forvalteren af dette område, før opgaven udføres. Er ejeren eller forvalteren en anden end den, der beskyttes med bestemmelsen, skal ejeren eller forvalteren orientere den, der beskyttes af stk. 1, inden der må flyves med drone på eller ved det sikringskritiske område.</w:t>
      </w:r>
    </w:p>
    <w:p w14:paraId="7EDE09CE" w14:textId="77777777" w:rsidR="00CF7D14" w:rsidRPr="00353EC3" w:rsidRDefault="00CF7D14" w:rsidP="00CF7D14">
      <w:pPr>
        <w:rPr>
          <w:rFonts w:ascii="Times New Roman" w:hAnsi="Times New Roman"/>
          <w:sz w:val="24"/>
        </w:rPr>
      </w:pPr>
      <w:r>
        <w:rPr>
          <w:rFonts w:ascii="Times New Roman" w:hAnsi="Times New Roman"/>
          <w:i/>
          <w:iCs/>
          <w:sz w:val="24"/>
        </w:rPr>
        <w:lastRenderedPageBreak/>
        <w:t xml:space="preserve">  </w:t>
      </w:r>
      <w:r w:rsidRPr="00353EC3">
        <w:rPr>
          <w:rFonts w:ascii="Times New Roman" w:hAnsi="Times New Roman"/>
          <w:i/>
          <w:iCs/>
          <w:sz w:val="24"/>
        </w:rPr>
        <w:t>Stk. 3.</w:t>
      </w:r>
      <w:r w:rsidRPr="00353EC3">
        <w:rPr>
          <w:rFonts w:ascii="Times New Roman" w:hAnsi="Times New Roman"/>
          <w:sz w:val="24"/>
        </w:rPr>
        <w:t> Trafikstyrelsen eller den, som Trafikstyrelsen efter forudgående aftale overlader beføjelsen efter § 152 i lov om luftfart, kan i særlige tilfælde give tilladelse til, at der kan flyves med drone nærmere end 150 meter horisontal afstand til områderne nævnt i stk. 1, hvis ansøgeren kan godtgøre</w:t>
      </w:r>
    </w:p>
    <w:p w14:paraId="272B0D1D" w14:textId="77777777" w:rsidR="00CF7D14" w:rsidRPr="00353EC3" w:rsidRDefault="00CF7D14" w:rsidP="00CF7D14">
      <w:pPr>
        <w:rPr>
          <w:rFonts w:ascii="Times New Roman" w:hAnsi="Times New Roman"/>
          <w:sz w:val="24"/>
        </w:rPr>
      </w:pPr>
      <w:r w:rsidRPr="00353EC3">
        <w:rPr>
          <w:rFonts w:ascii="Times New Roman" w:hAnsi="Times New Roman"/>
          <w:sz w:val="24"/>
        </w:rPr>
        <w:t>1) at droneoperationer har et samfundsnyttigt, kommercielt eller forskningsmæssigt formål,</w:t>
      </w:r>
    </w:p>
    <w:p w14:paraId="39A2CCF4" w14:textId="77777777" w:rsidR="00CF7D14" w:rsidRPr="00353EC3" w:rsidRDefault="00CF7D14" w:rsidP="00CF7D14">
      <w:pPr>
        <w:rPr>
          <w:rFonts w:ascii="Times New Roman" w:hAnsi="Times New Roman"/>
          <w:sz w:val="24"/>
        </w:rPr>
      </w:pPr>
      <w:r w:rsidRPr="00353EC3">
        <w:rPr>
          <w:rFonts w:ascii="Times New Roman" w:hAnsi="Times New Roman"/>
          <w:sz w:val="24"/>
        </w:rPr>
        <w:t>2) hvis formålet er kommercielt, at droneoperationen er nødvendig, og at formålet med opgaven i væsentlighed forspildes, fordyres eller på anden måde forringes, hvis den skal gennemføres på en anden måde end med en drone og</w:t>
      </w:r>
    </w:p>
    <w:p w14:paraId="359D880E" w14:textId="77777777" w:rsidR="00CF7D14" w:rsidRPr="00353EC3" w:rsidRDefault="00CF7D14" w:rsidP="00CF7D14">
      <w:pPr>
        <w:rPr>
          <w:rFonts w:ascii="Times New Roman" w:hAnsi="Times New Roman"/>
          <w:sz w:val="24"/>
        </w:rPr>
      </w:pPr>
      <w:r w:rsidRPr="00353EC3">
        <w:rPr>
          <w:rFonts w:ascii="Times New Roman" w:hAnsi="Times New Roman"/>
          <w:sz w:val="24"/>
        </w:rPr>
        <w:t>3) at fjernpiloten har et kompetencecertifikat.</w:t>
      </w:r>
    </w:p>
    <w:p w14:paraId="77794BA3"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Stk. 1-3 gælder ikke for droneoperationer i den specifikke kategori, når der i den operative tilladelse, der skal flyves på basis af, er taget stilling til, om der må flyves i sikringskritiske områder.</w:t>
      </w:r>
    </w:p>
    <w:p w14:paraId="0357A228"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5.</w:t>
      </w:r>
      <w:r w:rsidRPr="00353EC3">
        <w:rPr>
          <w:rFonts w:ascii="Times New Roman" w:hAnsi="Times New Roman"/>
          <w:sz w:val="24"/>
        </w:rPr>
        <w:t> Trafikstyrelsen kan efter en konkret vurdering ændre det horisontale afstandskrav til politiets ejendomme til maksimalt 1000 meter.</w:t>
      </w:r>
    </w:p>
    <w:p w14:paraId="53F48869" w14:textId="77777777" w:rsidR="00CF7D14" w:rsidRPr="00353EC3" w:rsidRDefault="00CF7D14" w:rsidP="00CF7D14">
      <w:pPr>
        <w:rPr>
          <w:rFonts w:ascii="Times New Roman" w:hAnsi="Times New Roman"/>
          <w:sz w:val="24"/>
        </w:rPr>
      </w:pPr>
    </w:p>
    <w:p w14:paraId="6722009B"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Droneoperationer ved civillisteslotte og kulturejendomme og -slotte</w:t>
      </w:r>
    </w:p>
    <w:p w14:paraId="1E7E19B2" w14:textId="77777777" w:rsidR="00CF7D14" w:rsidRPr="00353EC3" w:rsidRDefault="00CF7D14" w:rsidP="00CF7D14">
      <w:pPr>
        <w:rPr>
          <w:rFonts w:ascii="Times New Roman" w:hAnsi="Times New Roman"/>
          <w:sz w:val="24"/>
        </w:rPr>
      </w:pPr>
      <w:r w:rsidRPr="00353EC3">
        <w:rPr>
          <w:rFonts w:ascii="Times New Roman" w:hAnsi="Times New Roman"/>
          <w:b/>
          <w:bCs/>
          <w:sz w:val="24"/>
        </w:rPr>
        <w:t>§ 12.</w:t>
      </w:r>
      <w:r w:rsidRPr="00353EC3">
        <w:rPr>
          <w:rFonts w:ascii="Times New Roman" w:hAnsi="Times New Roman"/>
          <w:sz w:val="24"/>
        </w:rPr>
        <w:t> Droneoperationer nærmere end 150 meter horisontal afstand fra følgende civillisteslotte må ikke finde sted, jf. dog stk. 4-6:</w:t>
      </w:r>
    </w:p>
    <w:p w14:paraId="66AC7DE8" w14:textId="77777777" w:rsidR="00CF7D14" w:rsidRPr="00353EC3" w:rsidRDefault="00CF7D14" w:rsidP="00CF7D14">
      <w:pPr>
        <w:rPr>
          <w:rFonts w:ascii="Times New Roman" w:hAnsi="Times New Roman"/>
          <w:sz w:val="24"/>
        </w:rPr>
      </w:pPr>
      <w:r w:rsidRPr="00353EC3">
        <w:rPr>
          <w:rFonts w:ascii="Times New Roman" w:hAnsi="Times New Roman"/>
          <w:sz w:val="24"/>
        </w:rPr>
        <w:t>1) De fire palæer på Amalienborg.</w:t>
      </w:r>
    </w:p>
    <w:p w14:paraId="0267089F" w14:textId="77777777" w:rsidR="00CF7D14" w:rsidRPr="00353EC3" w:rsidRDefault="00CF7D14" w:rsidP="00CF7D14">
      <w:pPr>
        <w:rPr>
          <w:rFonts w:ascii="Times New Roman" w:hAnsi="Times New Roman"/>
          <w:sz w:val="24"/>
        </w:rPr>
      </w:pPr>
      <w:r w:rsidRPr="00353EC3">
        <w:rPr>
          <w:rFonts w:ascii="Times New Roman" w:hAnsi="Times New Roman"/>
          <w:sz w:val="24"/>
        </w:rPr>
        <w:t>2) Fredensborg Slot.</w:t>
      </w:r>
    </w:p>
    <w:p w14:paraId="45C27F59" w14:textId="77777777" w:rsidR="00CF7D14" w:rsidRPr="00353EC3" w:rsidRDefault="00CF7D14" w:rsidP="00CF7D14">
      <w:pPr>
        <w:rPr>
          <w:rFonts w:ascii="Times New Roman" w:hAnsi="Times New Roman"/>
          <w:sz w:val="24"/>
        </w:rPr>
      </w:pPr>
      <w:r w:rsidRPr="00353EC3">
        <w:rPr>
          <w:rFonts w:ascii="Times New Roman" w:hAnsi="Times New Roman"/>
          <w:sz w:val="24"/>
        </w:rPr>
        <w:t>3) Sorgenfri Slot.</w:t>
      </w:r>
    </w:p>
    <w:p w14:paraId="519C4D07" w14:textId="77777777" w:rsidR="00CF7D14" w:rsidRPr="00353EC3" w:rsidRDefault="00CF7D14" w:rsidP="00CF7D14">
      <w:pPr>
        <w:rPr>
          <w:rFonts w:ascii="Times New Roman" w:hAnsi="Times New Roman"/>
          <w:sz w:val="24"/>
        </w:rPr>
      </w:pPr>
      <w:r w:rsidRPr="00353EC3">
        <w:rPr>
          <w:rFonts w:ascii="Times New Roman" w:hAnsi="Times New Roman"/>
          <w:sz w:val="24"/>
        </w:rPr>
        <w:t>4) Gråsten Slot.</w:t>
      </w:r>
    </w:p>
    <w:p w14:paraId="7443F243" w14:textId="77777777" w:rsidR="00CF7D14" w:rsidRPr="00353EC3" w:rsidRDefault="00CF7D14" w:rsidP="00CF7D14">
      <w:pPr>
        <w:rPr>
          <w:rFonts w:ascii="Times New Roman" w:hAnsi="Times New Roman"/>
          <w:sz w:val="24"/>
        </w:rPr>
      </w:pPr>
      <w:r w:rsidRPr="00353EC3">
        <w:rPr>
          <w:rFonts w:ascii="Times New Roman" w:hAnsi="Times New Roman"/>
          <w:sz w:val="24"/>
        </w:rPr>
        <w:t>5) Jagtslottet Eremitagen.</w:t>
      </w:r>
    </w:p>
    <w:p w14:paraId="6DB1E3AE" w14:textId="77777777" w:rsidR="00CF7D14" w:rsidRPr="00353EC3" w:rsidRDefault="00CF7D14" w:rsidP="00CF7D14">
      <w:pPr>
        <w:rPr>
          <w:rFonts w:ascii="Times New Roman" w:hAnsi="Times New Roman"/>
          <w:sz w:val="24"/>
        </w:rPr>
      </w:pPr>
      <w:r w:rsidRPr="00353EC3">
        <w:rPr>
          <w:rFonts w:ascii="Times New Roman" w:hAnsi="Times New Roman"/>
          <w:sz w:val="24"/>
        </w:rPr>
        <w:t>6) Amaliegade 18 (Det Gule Palæ).</w:t>
      </w:r>
    </w:p>
    <w:p w14:paraId="5C78876A"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Droneoperationer nærmere end 150 meter horisontal afstand fra følgende kulturejendomme og -slotte må ikke finde sted, jf. dog stk. 4-6:</w:t>
      </w:r>
    </w:p>
    <w:p w14:paraId="16EFDB6E" w14:textId="77777777" w:rsidR="00CF7D14" w:rsidRPr="00353EC3" w:rsidRDefault="00CF7D14" w:rsidP="00CF7D14">
      <w:pPr>
        <w:rPr>
          <w:rFonts w:ascii="Times New Roman" w:hAnsi="Times New Roman"/>
          <w:sz w:val="24"/>
        </w:rPr>
      </w:pPr>
      <w:r w:rsidRPr="00353EC3">
        <w:rPr>
          <w:rFonts w:ascii="Times New Roman" w:hAnsi="Times New Roman"/>
          <w:sz w:val="24"/>
        </w:rPr>
        <w:t>1) Christiansborg Slot, Ridebanen og Slotskirken.</w:t>
      </w:r>
    </w:p>
    <w:p w14:paraId="0AC1D059" w14:textId="77777777" w:rsidR="00CF7D14" w:rsidRPr="00353EC3" w:rsidRDefault="00CF7D14" w:rsidP="00CF7D14">
      <w:pPr>
        <w:rPr>
          <w:rFonts w:ascii="Times New Roman" w:hAnsi="Times New Roman"/>
          <w:sz w:val="24"/>
        </w:rPr>
      </w:pPr>
      <w:r w:rsidRPr="00353EC3">
        <w:rPr>
          <w:rFonts w:ascii="Times New Roman" w:hAnsi="Times New Roman"/>
          <w:sz w:val="24"/>
        </w:rPr>
        <w:t>2) Kronborg Slot og fæstningsanlæg.</w:t>
      </w:r>
    </w:p>
    <w:p w14:paraId="4862A173" w14:textId="77777777" w:rsidR="00CF7D14" w:rsidRPr="00353EC3" w:rsidRDefault="00CF7D14" w:rsidP="00CF7D14">
      <w:pPr>
        <w:rPr>
          <w:rFonts w:ascii="Times New Roman" w:hAnsi="Times New Roman"/>
          <w:sz w:val="24"/>
        </w:rPr>
      </w:pPr>
      <w:r w:rsidRPr="00353EC3">
        <w:rPr>
          <w:rFonts w:ascii="Times New Roman" w:hAnsi="Times New Roman"/>
          <w:sz w:val="24"/>
        </w:rPr>
        <w:t>3) Frederiksborg Slot.</w:t>
      </w:r>
    </w:p>
    <w:p w14:paraId="0AD89EAF" w14:textId="77777777" w:rsidR="00CF7D14" w:rsidRPr="00353EC3" w:rsidRDefault="00CF7D14" w:rsidP="00CF7D14">
      <w:pPr>
        <w:rPr>
          <w:rFonts w:ascii="Times New Roman" w:hAnsi="Times New Roman"/>
          <w:sz w:val="24"/>
        </w:rPr>
      </w:pPr>
      <w:r w:rsidRPr="00353EC3">
        <w:rPr>
          <w:rFonts w:ascii="Times New Roman" w:hAnsi="Times New Roman"/>
          <w:sz w:val="24"/>
        </w:rPr>
        <w:t>4) Koldinghus Slot og Staldgård.</w:t>
      </w:r>
    </w:p>
    <w:p w14:paraId="334C5440" w14:textId="77777777" w:rsidR="00CF7D14" w:rsidRPr="00353EC3" w:rsidRDefault="00CF7D14" w:rsidP="00CF7D14">
      <w:pPr>
        <w:rPr>
          <w:rFonts w:ascii="Times New Roman" w:hAnsi="Times New Roman"/>
          <w:sz w:val="24"/>
        </w:rPr>
      </w:pPr>
      <w:r w:rsidRPr="00353EC3">
        <w:rPr>
          <w:rFonts w:ascii="Times New Roman" w:hAnsi="Times New Roman"/>
          <w:sz w:val="24"/>
        </w:rPr>
        <w:t>5) Statsministerboligen Marienborg Slot.</w:t>
      </w:r>
    </w:p>
    <w:p w14:paraId="1248E954" w14:textId="77777777" w:rsidR="00CF7D14" w:rsidRPr="00353EC3" w:rsidRDefault="00CF7D14" w:rsidP="00CF7D14">
      <w:pPr>
        <w:rPr>
          <w:rFonts w:ascii="Times New Roman" w:hAnsi="Times New Roman"/>
          <w:sz w:val="24"/>
        </w:rPr>
      </w:pPr>
      <w:r w:rsidRPr="00353EC3">
        <w:rPr>
          <w:rFonts w:ascii="Times New Roman" w:hAnsi="Times New Roman"/>
          <w:sz w:val="24"/>
        </w:rPr>
        <w:t>6) Rosenborg Slot.</w:t>
      </w:r>
    </w:p>
    <w:p w14:paraId="122BF956"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Droneoperationer i følgende haver må ikke finde sted, jf. dog stk. 4-6:</w:t>
      </w:r>
    </w:p>
    <w:p w14:paraId="3C090619" w14:textId="77777777" w:rsidR="00CF7D14" w:rsidRPr="00353EC3" w:rsidRDefault="00CF7D14" w:rsidP="00CF7D14">
      <w:pPr>
        <w:rPr>
          <w:rFonts w:ascii="Times New Roman" w:hAnsi="Times New Roman"/>
          <w:sz w:val="24"/>
        </w:rPr>
      </w:pPr>
      <w:r w:rsidRPr="00353EC3">
        <w:rPr>
          <w:rFonts w:ascii="Times New Roman" w:hAnsi="Times New Roman"/>
          <w:sz w:val="24"/>
        </w:rPr>
        <w:lastRenderedPageBreak/>
        <w:t>1) Amaliehaven</w:t>
      </w:r>
    </w:p>
    <w:p w14:paraId="413BCD37" w14:textId="77777777" w:rsidR="00CF7D14" w:rsidRPr="00353EC3" w:rsidRDefault="00CF7D14" w:rsidP="00CF7D14">
      <w:pPr>
        <w:rPr>
          <w:rFonts w:ascii="Times New Roman" w:hAnsi="Times New Roman"/>
          <w:sz w:val="24"/>
        </w:rPr>
      </w:pPr>
      <w:r w:rsidRPr="00353EC3">
        <w:rPr>
          <w:rFonts w:ascii="Times New Roman" w:hAnsi="Times New Roman"/>
          <w:sz w:val="24"/>
        </w:rPr>
        <w:t>2) Rosenborg Slotshave (Kongens Have).</w:t>
      </w:r>
    </w:p>
    <w:p w14:paraId="2E3C928B" w14:textId="77777777" w:rsidR="00CF7D14" w:rsidRPr="00353EC3" w:rsidRDefault="00CF7D14" w:rsidP="00CF7D14">
      <w:pPr>
        <w:rPr>
          <w:rFonts w:ascii="Times New Roman" w:hAnsi="Times New Roman"/>
          <w:sz w:val="24"/>
        </w:rPr>
      </w:pPr>
      <w:r w:rsidRPr="00353EC3">
        <w:rPr>
          <w:rFonts w:ascii="Times New Roman" w:hAnsi="Times New Roman"/>
          <w:sz w:val="24"/>
        </w:rPr>
        <w:t>3) Frederiksberg Have og Søndermarken.</w:t>
      </w:r>
    </w:p>
    <w:p w14:paraId="64CEB6FC"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Trafikstyrelsen eller den, som Trafikstyrelsen efter forudgående aftale overlader beføjelsen efter § 152 i lov om luftfart, kan i særlige tilfælde give tilladelse til droneoperationen, hvis ansøgeren kan godtgøre</w:t>
      </w:r>
    </w:p>
    <w:p w14:paraId="694ECF3D" w14:textId="77777777" w:rsidR="00CF7D14" w:rsidRPr="00353EC3" w:rsidRDefault="00CF7D14" w:rsidP="00CF7D14">
      <w:pPr>
        <w:rPr>
          <w:rFonts w:ascii="Times New Roman" w:hAnsi="Times New Roman"/>
          <w:sz w:val="24"/>
        </w:rPr>
      </w:pPr>
      <w:r w:rsidRPr="00353EC3">
        <w:rPr>
          <w:rFonts w:ascii="Times New Roman" w:hAnsi="Times New Roman"/>
          <w:sz w:val="24"/>
        </w:rPr>
        <w:t>1) at droneoperationen har et samfundsnyttigt, kommercielt eller forskningsmæssigt formål,</w:t>
      </w:r>
    </w:p>
    <w:p w14:paraId="0F71545E" w14:textId="77777777" w:rsidR="00CF7D14" w:rsidRPr="00353EC3" w:rsidRDefault="00CF7D14" w:rsidP="00CF7D14">
      <w:pPr>
        <w:rPr>
          <w:rFonts w:ascii="Times New Roman" w:hAnsi="Times New Roman"/>
          <w:sz w:val="24"/>
        </w:rPr>
      </w:pPr>
      <w:r w:rsidRPr="00353EC3">
        <w:rPr>
          <w:rFonts w:ascii="Times New Roman" w:hAnsi="Times New Roman"/>
          <w:sz w:val="24"/>
        </w:rPr>
        <w:t>2) hvis formålet er kommercielt, at droneoperationen er nødvendig og formålet med opgaven i væsentlighed forspildes, fordyres eller på anden måde forringes, hvis den skal gennemføres på en anden måde end med en drone, og</w:t>
      </w:r>
    </w:p>
    <w:p w14:paraId="09BE61A2" w14:textId="77777777" w:rsidR="00CF7D14" w:rsidRPr="00353EC3" w:rsidRDefault="00CF7D14" w:rsidP="00CF7D14">
      <w:pPr>
        <w:rPr>
          <w:rFonts w:ascii="Times New Roman" w:hAnsi="Times New Roman"/>
          <w:sz w:val="24"/>
        </w:rPr>
      </w:pPr>
      <w:r w:rsidRPr="00353EC3">
        <w:rPr>
          <w:rFonts w:ascii="Times New Roman" w:hAnsi="Times New Roman"/>
          <w:sz w:val="24"/>
        </w:rPr>
        <w:t>3) at fjernpiloten har et kompetencecertifikat.</w:t>
      </w:r>
    </w:p>
    <w:p w14:paraId="67B44244" w14:textId="431E1C95" w:rsidR="00CF7D14" w:rsidRPr="00353EC3" w:rsidDel="00921D78" w:rsidRDefault="00CF7D14" w:rsidP="00CF7D14">
      <w:pPr>
        <w:rPr>
          <w:del w:id="117" w:author="Simone Holst" w:date="2025-02-28T11:16:00Z"/>
          <w:rFonts w:ascii="Times New Roman" w:hAnsi="Times New Roman"/>
          <w:sz w:val="24"/>
        </w:rPr>
      </w:pPr>
      <w:del w:id="118" w:author="Simone Holst" w:date="2025-02-28T11:16:00Z">
        <w:r w:rsidDel="00921D78">
          <w:rPr>
            <w:rFonts w:ascii="Times New Roman" w:hAnsi="Times New Roman"/>
            <w:i/>
            <w:iCs/>
            <w:sz w:val="24"/>
          </w:rPr>
          <w:delText xml:space="preserve">  </w:delText>
        </w:r>
        <w:r w:rsidRPr="00353EC3" w:rsidDel="00921D78">
          <w:rPr>
            <w:rFonts w:ascii="Times New Roman" w:hAnsi="Times New Roman"/>
            <w:i/>
            <w:iCs/>
            <w:sz w:val="24"/>
          </w:rPr>
          <w:delText>Stk. 5.</w:delText>
        </w:r>
        <w:r w:rsidRPr="00353EC3" w:rsidDel="00921D78">
          <w:rPr>
            <w:rFonts w:ascii="Times New Roman" w:hAnsi="Times New Roman"/>
            <w:sz w:val="24"/>
          </w:rPr>
          <w:delText> Hvis et civillisteslot er under Forsvarets bevogtning, skal Forsvarets samtykke indhentes. Droneoperationer må i sådanne tilfælde ikke finde sted nærmere end 300 meter horisontal afstand fra slottet uden tilladelse.</w:delText>
        </w:r>
      </w:del>
    </w:p>
    <w:p w14:paraId="095F104F" w14:textId="55CD5261"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 xml:space="preserve">Stk. </w:t>
      </w:r>
      <w:ins w:id="119" w:author="Simone Holst" w:date="2025-02-28T11:16:00Z">
        <w:r w:rsidR="00921D78">
          <w:rPr>
            <w:rFonts w:ascii="Times New Roman" w:hAnsi="Times New Roman"/>
            <w:i/>
            <w:iCs/>
            <w:sz w:val="24"/>
          </w:rPr>
          <w:t>5</w:t>
        </w:r>
      </w:ins>
      <w:del w:id="120" w:author="Simone Holst" w:date="2025-02-28T11:16:00Z">
        <w:r w:rsidRPr="00353EC3" w:rsidDel="00921D78">
          <w:rPr>
            <w:rFonts w:ascii="Times New Roman" w:hAnsi="Times New Roman"/>
            <w:i/>
            <w:iCs/>
            <w:sz w:val="24"/>
          </w:rPr>
          <w:delText>6</w:delText>
        </w:r>
      </w:del>
      <w:r w:rsidRPr="00353EC3">
        <w:rPr>
          <w:rFonts w:ascii="Times New Roman" w:hAnsi="Times New Roman"/>
          <w:i/>
          <w:iCs/>
          <w:sz w:val="24"/>
        </w:rPr>
        <w:t>.</w:t>
      </w:r>
      <w:r w:rsidRPr="00353EC3">
        <w:rPr>
          <w:rFonts w:ascii="Times New Roman" w:hAnsi="Times New Roman"/>
          <w:sz w:val="24"/>
        </w:rPr>
        <w:t> Slots- og Kulturstyrelsen eller den droneoperatør, som Slots- og Kulturstyrelsen har hyret til opgaven, kan gennemføre droneoperationer på eller ved eget sikringskritisk område uden Trafikstyrelsens tilladelse. Går det sikringskritiske område ind over en anden geografisk dronezone, skal ejeren eller forvalteren have samtykke fra ejeren eller forvalteren af dette område, før opgaven udføres. Fjernpiloten, som gennemfører operationen, skal have et kompetencecertifikat.</w:t>
      </w:r>
    </w:p>
    <w:p w14:paraId="1F0165DE" w14:textId="77777777" w:rsidR="00CF7D14" w:rsidRPr="00353EC3" w:rsidRDefault="00CF7D14" w:rsidP="00CF7D14">
      <w:pPr>
        <w:rPr>
          <w:rFonts w:ascii="Times New Roman" w:hAnsi="Times New Roman"/>
          <w:sz w:val="24"/>
        </w:rPr>
      </w:pPr>
    </w:p>
    <w:p w14:paraId="13ADADD9"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Afstandskrav til militære områder og fartøjer</w:t>
      </w:r>
    </w:p>
    <w:p w14:paraId="08F31A27" w14:textId="77777777" w:rsidR="00CF7D14" w:rsidRPr="00353EC3" w:rsidRDefault="00CF7D14" w:rsidP="00CF7D14">
      <w:pPr>
        <w:rPr>
          <w:rFonts w:ascii="Times New Roman" w:hAnsi="Times New Roman"/>
          <w:sz w:val="24"/>
        </w:rPr>
      </w:pPr>
      <w:r w:rsidRPr="00353EC3">
        <w:rPr>
          <w:rFonts w:ascii="Times New Roman" w:hAnsi="Times New Roman"/>
          <w:b/>
          <w:bCs/>
          <w:sz w:val="24"/>
        </w:rPr>
        <w:t>§ 13.</w:t>
      </w:r>
      <w:r w:rsidRPr="00353EC3">
        <w:rPr>
          <w:rFonts w:ascii="Times New Roman" w:hAnsi="Times New Roman"/>
          <w:sz w:val="24"/>
        </w:rPr>
        <w:t> Droneoperationer må ikke finde sted nærmere end 1000 meter horisontal afstand fra militære områder, herunder skydeterræner og andre øvelsesområder, og midlertidige militære områder, medmindre der forinden er indhentet tilladelse fra Forsvarskommandoen.</w:t>
      </w:r>
    </w:p>
    <w:p w14:paraId="713F061C"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Droneoperation med drone må ikke finde sted nærmere end 300 meter horisontal afstand fra militært område, der ligger i en byzone, medmindre der forinden er indhentet tilladelse fra Forsvarskommandoen.</w:t>
      </w:r>
    </w:p>
    <w:p w14:paraId="19DA4601"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Droneoperationer må ikke finde sted nærmere end 1000 meter horisontal afstand fra militære luftfartøjer og afmærkede militærkolonner, medmindre der forinden er indhentet tilladelse fra Forsvarskommandoen.</w:t>
      </w:r>
    </w:p>
    <w:p w14:paraId="65BC4224" w14:textId="77777777" w:rsidR="00CF7D14" w:rsidRDefault="00CF7D14" w:rsidP="00CF7D14">
      <w:pPr>
        <w:rPr>
          <w:ins w:id="121" w:author="Simone Holst" w:date="2025-02-28T11:16:00Z"/>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Droneoperationer må ikke finde sted nærmere end 300 meter horisontal afstand fra militære flådefartøjer, der ligger til kaj i en havn, der ikke er en flådehavn, medmindre der forinden er indhentet tilladelse fra Forsvarskommandoen. Når et flådefartøj er lagt fra land, må en droneoperation ikke finde sted nærmere end 1000 meter horisontal afstand fra flådefartøjet, medmindre der forinden er indhentet tilladelse fra Forsvarskommandoen. Flyveforbudszonen for droner omkring flådefartøjet strækker sig dog i intet tilfælde mere end 300 meter ind over land målt fra højeste daglige vandstandslinje.</w:t>
      </w:r>
    </w:p>
    <w:p w14:paraId="0FEFA1A7" w14:textId="626F46D7" w:rsidR="00921D78" w:rsidRPr="00353EC3" w:rsidRDefault="00921D78" w:rsidP="00CF7D14">
      <w:pPr>
        <w:rPr>
          <w:rFonts w:ascii="Times New Roman" w:hAnsi="Times New Roman"/>
          <w:sz w:val="24"/>
        </w:rPr>
      </w:pPr>
      <w:ins w:id="122" w:author="Simone Holst" w:date="2025-02-28T11:17:00Z">
        <w:r>
          <w:rPr>
            <w:rFonts w:ascii="Times New Roman" w:hAnsi="Times New Roman" w:cs="Times New Roman"/>
            <w:i/>
            <w:iCs/>
            <w:sz w:val="24"/>
          </w:rPr>
          <w:t xml:space="preserve">  </w:t>
        </w:r>
      </w:ins>
      <w:ins w:id="123" w:author="Simone Holst" w:date="2025-02-28T11:16:00Z">
        <w:r>
          <w:rPr>
            <w:rFonts w:ascii="Times New Roman" w:hAnsi="Times New Roman" w:cs="Times New Roman"/>
            <w:i/>
            <w:iCs/>
            <w:sz w:val="24"/>
          </w:rPr>
          <w:t>Stk. 5.</w:t>
        </w:r>
        <w:r>
          <w:rPr>
            <w:rFonts w:ascii="Times New Roman" w:hAnsi="Times New Roman" w:cs="Times New Roman"/>
            <w:sz w:val="24"/>
          </w:rPr>
          <w:t xml:space="preserve"> Hvis et civillisteslot, jf. § 12, stk. 1, eller et andet kongeligt slot er under Forsvarets bevogtning, skal Adjudantstabens tilladelse indhentes. Droneoperationer må i sådanne tilfælde ikke finde sted nærmere end 300 meters horisontal afstand fra slottet uden Adjudantstabens tilladelse.</w:t>
        </w:r>
      </w:ins>
    </w:p>
    <w:p w14:paraId="02425E9C" w14:textId="4F5061CF" w:rsidR="00CF7D14" w:rsidRDefault="00CF7D14" w:rsidP="00CF7D14">
      <w:pPr>
        <w:rPr>
          <w:rFonts w:ascii="Times New Roman" w:hAnsi="Times New Roman"/>
          <w:sz w:val="24"/>
        </w:rPr>
      </w:pPr>
      <w:r>
        <w:rPr>
          <w:rFonts w:ascii="Times New Roman" w:hAnsi="Times New Roman"/>
          <w:i/>
          <w:iCs/>
          <w:sz w:val="24"/>
        </w:rPr>
        <w:lastRenderedPageBreak/>
        <w:t xml:space="preserve">  </w:t>
      </w:r>
      <w:r w:rsidRPr="00353EC3">
        <w:rPr>
          <w:rFonts w:ascii="Times New Roman" w:hAnsi="Times New Roman"/>
          <w:i/>
          <w:iCs/>
          <w:sz w:val="24"/>
        </w:rPr>
        <w:t xml:space="preserve">Stk. </w:t>
      </w:r>
      <w:del w:id="124" w:author="Simone Holst" w:date="2025-02-28T11:17:00Z">
        <w:r w:rsidRPr="00353EC3" w:rsidDel="00921D78">
          <w:rPr>
            <w:rFonts w:ascii="Times New Roman" w:hAnsi="Times New Roman"/>
            <w:i/>
            <w:iCs/>
            <w:sz w:val="24"/>
          </w:rPr>
          <w:delText>5</w:delText>
        </w:r>
      </w:del>
      <w:ins w:id="125" w:author="Simone Holst" w:date="2025-02-28T11:17:00Z">
        <w:r w:rsidR="00921D78">
          <w:rPr>
            <w:rFonts w:ascii="Times New Roman" w:hAnsi="Times New Roman"/>
            <w:i/>
            <w:iCs/>
            <w:sz w:val="24"/>
          </w:rPr>
          <w:t>6</w:t>
        </w:r>
      </w:ins>
      <w:r w:rsidRPr="00353EC3">
        <w:rPr>
          <w:rFonts w:ascii="Times New Roman" w:hAnsi="Times New Roman"/>
          <w:i/>
          <w:iCs/>
          <w:sz w:val="24"/>
        </w:rPr>
        <w:t>.</w:t>
      </w:r>
      <w:r w:rsidRPr="00353EC3">
        <w:rPr>
          <w:rFonts w:ascii="Times New Roman" w:hAnsi="Times New Roman"/>
          <w:sz w:val="24"/>
        </w:rPr>
        <w:t> Fjernpiloten, der skal have en tilladelse efter stk. 1-</w:t>
      </w:r>
      <w:ins w:id="126" w:author="Simone Holst" w:date="2025-02-28T11:17:00Z">
        <w:r w:rsidR="00921D78">
          <w:rPr>
            <w:rFonts w:ascii="Times New Roman" w:hAnsi="Times New Roman"/>
            <w:sz w:val="24"/>
          </w:rPr>
          <w:t>5</w:t>
        </w:r>
      </w:ins>
      <w:del w:id="127" w:author="Simone Holst" w:date="2025-02-28T11:17:00Z">
        <w:r w:rsidRPr="00353EC3" w:rsidDel="00921D78">
          <w:rPr>
            <w:rFonts w:ascii="Times New Roman" w:hAnsi="Times New Roman"/>
            <w:sz w:val="24"/>
          </w:rPr>
          <w:delText>4</w:delText>
        </w:r>
      </w:del>
      <w:r w:rsidRPr="00353EC3">
        <w:rPr>
          <w:rFonts w:ascii="Times New Roman" w:hAnsi="Times New Roman"/>
          <w:sz w:val="24"/>
        </w:rPr>
        <w:t>, skal have et kompetencecertifikat.</w:t>
      </w:r>
    </w:p>
    <w:p w14:paraId="47343FFE" w14:textId="77777777" w:rsidR="00CF7D14" w:rsidRPr="00353EC3" w:rsidRDefault="00CF7D14" w:rsidP="00CF7D14">
      <w:pPr>
        <w:rPr>
          <w:rFonts w:ascii="Times New Roman" w:hAnsi="Times New Roman"/>
          <w:sz w:val="24"/>
        </w:rPr>
      </w:pPr>
    </w:p>
    <w:p w14:paraId="3A87CB64"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Droneoperationer i Natura2000-områder</w:t>
      </w:r>
    </w:p>
    <w:p w14:paraId="06929D30" w14:textId="77777777" w:rsidR="00CF7D14" w:rsidRPr="00353EC3" w:rsidRDefault="00CF7D14" w:rsidP="00CF7D14">
      <w:pPr>
        <w:rPr>
          <w:rFonts w:ascii="Times New Roman" w:hAnsi="Times New Roman"/>
          <w:sz w:val="24"/>
        </w:rPr>
      </w:pPr>
      <w:r w:rsidRPr="00353EC3">
        <w:rPr>
          <w:rFonts w:ascii="Times New Roman" w:hAnsi="Times New Roman"/>
          <w:b/>
          <w:bCs/>
          <w:sz w:val="24"/>
        </w:rPr>
        <w:t>§ 14.</w:t>
      </w:r>
      <w:r w:rsidRPr="00353EC3">
        <w:rPr>
          <w:rFonts w:ascii="Times New Roman" w:hAnsi="Times New Roman"/>
          <w:sz w:val="24"/>
        </w:rPr>
        <w:t> Droneoperationer i danske fuglebeskyttelsesområder og habitatområder må ikke finde sted uden tilladelse fra Trafikstyrelsen eller den, som Trafikstyrelsen efter forudgående aftale overlader beføjelsen efter § 152 i lov om luftfart, jf. dog stk. 2-4.</w:t>
      </w:r>
    </w:p>
    <w:p w14:paraId="41A4F675"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Droneoperationer til brug for myndighedernes og/eller den respektive grundejers udførelse af nødvendige opgaver i forbindelse med tilsyn, vedligeholdelse, offentlige overvågningsaktiviteter og kontrolopgaver af anlæg, ejendomme, skovbrug, landbrug og dyrehold kan dog finde sted, uden at der skal ansøges om tilladelse efter stk. 1.</w:t>
      </w:r>
    </w:p>
    <w:p w14:paraId="708FACEF"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Droneoperationer i den specifikke kategori, der foretages højere end 300 meter over danske fuglebeskyttelsesområder og habitatområder oplistet i bilag 2, kan finde sted, uden at der skal indhentes tilladelse efter stk. 1.</w:t>
      </w:r>
    </w:p>
    <w:p w14:paraId="52EA4323"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Droneoperationer er tilladt uden for de i bilag 2 nævnte fuglebeskyttelses- og habitatområders beskyttelsesperioder. Falder droneoperationen ind under undtagelsen i stk. 2, kan operationen gennemføres, ligegyldigt om et område er åbent, eller der kræves tilladelse til at flyve i området efter stk. 1.</w:t>
      </w:r>
    </w:p>
    <w:p w14:paraId="001E685D"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5.</w:t>
      </w:r>
      <w:r w:rsidRPr="00353EC3">
        <w:rPr>
          <w:rFonts w:ascii="Times New Roman" w:hAnsi="Times New Roman"/>
          <w:sz w:val="24"/>
        </w:rPr>
        <w:t> Fjernpiloten, der gennemfører droneoperationen, skal have et kompetencecertifikat.</w:t>
      </w:r>
    </w:p>
    <w:p w14:paraId="299678AD" w14:textId="77777777" w:rsidR="00CF7D14" w:rsidRPr="00353EC3" w:rsidRDefault="00CF7D14" w:rsidP="00CF7D14">
      <w:pPr>
        <w:rPr>
          <w:rFonts w:ascii="Times New Roman" w:hAnsi="Times New Roman"/>
          <w:sz w:val="24"/>
        </w:rPr>
      </w:pPr>
    </w:p>
    <w:p w14:paraId="0CA043DE"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Droneoperationer i nærheden af dyrehold eller dyreflokke</w:t>
      </w:r>
    </w:p>
    <w:p w14:paraId="7B58544A" w14:textId="77777777" w:rsidR="00CF7D14" w:rsidRPr="00353EC3" w:rsidRDefault="00CF7D14" w:rsidP="00CF7D14">
      <w:pPr>
        <w:rPr>
          <w:rFonts w:ascii="Times New Roman" w:hAnsi="Times New Roman"/>
          <w:sz w:val="24"/>
        </w:rPr>
      </w:pPr>
      <w:r w:rsidRPr="00353EC3">
        <w:rPr>
          <w:rFonts w:ascii="Times New Roman" w:hAnsi="Times New Roman"/>
          <w:b/>
          <w:bCs/>
          <w:sz w:val="24"/>
        </w:rPr>
        <w:t>§ 15.</w:t>
      </w:r>
      <w:r w:rsidRPr="00353EC3">
        <w:rPr>
          <w:rFonts w:ascii="Times New Roman" w:hAnsi="Times New Roman"/>
          <w:sz w:val="24"/>
        </w:rPr>
        <w:t> Droneoperationer over dyr eller dyreflokke i indhegning må ikke finde sted uden ejerens samtykke, medmindre operationen sker i forbindelse med myndighedens eller grundejerens udførelse af nødvendige opgaver i forbindelse med tilsyn, vedligeholdelse, offentlige overvågningsaktiviteter og kontrolopgaver af anlæg, ejendomme, skovbrug, landbrug og dyrehold.</w:t>
      </w:r>
    </w:p>
    <w:p w14:paraId="06A6A761"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Droneoperationer over eller i nærheden af dyrebestande, herunder også vildtlevende fugle, må kun finde sted ved udførelse af nødvendige opgaver i forbindelse med tilsyn, vedligeholdelse, offentlige overvågningsaktiviteter og kontrolopgaver af anlæg, ejendomme, skovbrug, landbrug og dyrehold.</w:t>
      </w:r>
    </w:p>
    <w:p w14:paraId="426FD788"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Trafikstyrelsen eller den, som Trafikstyrelsen efter forudgående aftale overlader beføjelsen efter § 152 i lov om luftfart, kan give tilladelse til, at stk. 1 eller 2 fraviges.</w:t>
      </w:r>
    </w:p>
    <w:p w14:paraId="57AC4516"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Stk. 1-3 gælder ikke, hvis dronen flyver over det pågældende område i mindst 100 meters højde med mindst 5 m/s i en lige linje på vej til dronens bestemmelsessted.</w:t>
      </w:r>
    </w:p>
    <w:p w14:paraId="06E33E2E" w14:textId="77777777" w:rsidR="00CF7D14" w:rsidRPr="00353EC3" w:rsidRDefault="00CF7D14" w:rsidP="00CF7D14">
      <w:pPr>
        <w:rPr>
          <w:rFonts w:ascii="Times New Roman" w:hAnsi="Times New Roman"/>
          <w:sz w:val="24"/>
        </w:rPr>
      </w:pPr>
    </w:p>
    <w:p w14:paraId="56D50E60"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Afstand til og overflyvning af offentlig infrastruktur</w:t>
      </w:r>
    </w:p>
    <w:p w14:paraId="46956466" w14:textId="77777777" w:rsidR="00CF7D14" w:rsidRPr="00353EC3" w:rsidRDefault="00CF7D14" w:rsidP="00CF7D14">
      <w:pPr>
        <w:rPr>
          <w:rFonts w:ascii="Times New Roman" w:hAnsi="Times New Roman"/>
          <w:sz w:val="24"/>
        </w:rPr>
      </w:pPr>
      <w:r w:rsidRPr="00353EC3">
        <w:rPr>
          <w:rFonts w:ascii="Times New Roman" w:hAnsi="Times New Roman"/>
          <w:b/>
          <w:bCs/>
          <w:sz w:val="24"/>
        </w:rPr>
        <w:t>§ 16.</w:t>
      </w:r>
      <w:r w:rsidRPr="00353EC3">
        <w:rPr>
          <w:rFonts w:ascii="Times New Roman" w:hAnsi="Times New Roman"/>
          <w:sz w:val="24"/>
        </w:rPr>
        <w:t xml:space="preserve"> Droneoperationer må ikke finde sted nærmere end 15 meter horisontal afstand fra jernbaner og bybaner, medmindre der forinden er indhentet tilladelse fra den ansvarlige infrastrukturforvalter. </w:t>
      </w:r>
      <w:r w:rsidRPr="00353EC3">
        <w:rPr>
          <w:rFonts w:ascii="Times New Roman" w:hAnsi="Times New Roman"/>
          <w:sz w:val="24"/>
        </w:rPr>
        <w:lastRenderedPageBreak/>
        <w:t>Kører en bybane under jorden, finder 1. pkt. ikke anvendelse. Fjernpiloten, som gennemfører droneoperationen, skal have et kompetencecertifikat.</w:t>
      </w:r>
    </w:p>
    <w:p w14:paraId="6C3969A1"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Stk. 1 gælder ikke for droneoperationer i den specifikke kategori, når den operative tilladelse, der skal flyves på basis af, tillader flyvning over jernbaner og bybaner.</w:t>
      </w:r>
    </w:p>
    <w:p w14:paraId="719637C0" w14:textId="77777777" w:rsidR="00CF7D14" w:rsidRPr="00353EC3" w:rsidRDefault="00CF7D14" w:rsidP="00CF7D14">
      <w:pPr>
        <w:rPr>
          <w:rFonts w:ascii="Times New Roman" w:hAnsi="Times New Roman"/>
          <w:sz w:val="24"/>
        </w:rPr>
      </w:pPr>
    </w:p>
    <w:p w14:paraId="2AE5C11B" w14:textId="77777777" w:rsidR="00CF7D14" w:rsidRPr="00353EC3" w:rsidRDefault="00CF7D14" w:rsidP="00CF7D14">
      <w:pPr>
        <w:rPr>
          <w:rFonts w:ascii="Times New Roman" w:hAnsi="Times New Roman"/>
          <w:sz w:val="24"/>
        </w:rPr>
      </w:pPr>
      <w:r w:rsidRPr="00353EC3">
        <w:rPr>
          <w:rFonts w:ascii="Times New Roman" w:hAnsi="Times New Roman"/>
          <w:b/>
          <w:bCs/>
          <w:sz w:val="24"/>
        </w:rPr>
        <w:t>§ 17.</w:t>
      </w:r>
      <w:r w:rsidRPr="00353EC3">
        <w:rPr>
          <w:rFonts w:ascii="Times New Roman" w:hAnsi="Times New Roman"/>
          <w:sz w:val="24"/>
        </w:rPr>
        <w:t> Droneoperationer må ikke finde sted over offentlige veje, hvor den tilladte hastighed er højere end 70 km/t, medmindre der forinden er indhentet tilladelse fra den ansvarlige infrastrukturforvalter. Fjernpiloten, som gennemfører droneoperationen, skal have et kompetencecertifikat.</w:t>
      </w:r>
    </w:p>
    <w:p w14:paraId="4B2DE221"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Droneoperationer over offentlige veje, hvor fartgrænsen er 70 km/t eller derover, må, uanset kravet i stk. 1, finde sted, når formålet med droneflyvningen er at krydse den offentlige vej. I disse tilfælde må droneflyvningen dog kun finde sted, når der ikke forekommer trafik på den offentlige vej og efter den korteste rute over den offentlige vej og uden unødigt ophold.</w:t>
      </w:r>
    </w:p>
    <w:p w14:paraId="3A48E41B"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Stk. 1 gælder ikke for droneoperationer i den specifikke kategori, når den operative tilladelse, der skal flyves på basis af, tillader flyvning over veje.</w:t>
      </w:r>
    </w:p>
    <w:p w14:paraId="1963AAAA" w14:textId="77777777" w:rsidR="00CF7D14" w:rsidRPr="00353EC3" w:rsidRDefault="00CF7D14" w:rsidP="00CF7D14">
      <w:pPr>
        <w:rPr>
          <w:rFonts w:ascii="Times New Roman" w:hAnsi="Times New Roman"/>
          <w:sz w:val="24"/>
        </w:rPr>
      </w:pPr>
    </w:p>
    <w:p w14:paraId="1F9700D8" w14:textId="77777777" w:rsidR="00CF7D14" w:rsidRPr="00353EC3" w:rsidRDefault="00CF7D14" w:rsidP="00CF7D14">
      <w:pPr>
        <w:rPr>
          <w:rFonts w:ascii="Times New Roman" w:hAnsi="Times New Roman"/>
          <w:sz w:val="24"/>
        </w:rPr>
      </w:pPr>
      <w:r w:rsidRPr="00353EC3">
        <w:rPr>
          <w:rFonts w:ascii="Times New Roman" w:hAnsi="Times New Roman"/>
          <w:b/>
          <w:bCs/>
          <w:sz w:val="24"/>
        </w:rPr>
        <w:t>§ 18.</w:t>
      </w:r>
      <w:r w:rsidRPr="00353EC3">
        <w:rPr>
          <w:rFonts w:ascii="Times New Roman" w:hAnsi="Times New Roman"/>
          <w:sz w:val="24"/>
        </w:rPr>
        <w:t> Droneoperationer må ikke finde sted nærmere end 5 meter horisontal afstand fra strømførende luftledninger, medmindre der forinden er indhentet tilladelse fra den ansvarlige infrastrukturforvalter. Fjernpiloten, som gennemfører operationen, skal have et kompetencecertifikat.</w:t>
      </w:r>
    </w:p>
    <w:p w14:paraId="7F082413"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Stk. 1 gælder ikke for droneoperationer i den specifikke kategori, når den operative tilladelse, der skal flyves på basis af, tillader flyvning nær strømførende luftledninger.</w:t>
      </w:r>
    </w:p>
    <w:p w14:paraId="765CE349" w14:textId="77777777" w:rsidR="00CF7D14" w:rsidRPr="00353EC3" w:rsidRDefault="00CF7D14" w:rsidP="00CF7D14">
      <w:pPr>
        <w:rPr>
          <w:rFonts w:ascii="Times New Roman" w:hAnsi="Times New Roman"/>
          <w:sz w:val="24"/>
        </w:rPr>
      </w:pPr>
    </w:p>
    <w:p w14:paraId="6488676C"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Overflyvning af ejendomme, der anvendes til beboelsesformål</w:t>
      </w:r>
    </w:p>
    <w:p w14:paraId="5FF47678" w14:textId="77777777" w:rsidR="00CF7D14" w:rsidRPr="00353EC3" w:rsidRDefault="00CF7D14" w:rsidP="00CF7D14">
      <w:pPr>
        <w:rPr>
          <w:rFonts w:ascii="Times New Roman" w:hAnsi="Times New Roman"/>
          <w:sz w:val="24"/>
        </w:rPr>
      </w:pPr>
      <w:r w:rsidRPr="00353EC3">
        <w:rPr>
          <w:rFonts w:ascii="Times New Roman" w:hAnsi="Times New Roman"/>
          <w:b/>
          <w:bCs/>
          <w:sz w:val="24"/>
        </w:rPr>
        <w:t>§ 19.</w:t>
      </w:r>
      <w:r w:rsidRPr="00353EC3">
        <w:rPr>
          <w:rFonts w:ascii="Times New Roman" w:hAnsi="Times New Roman"/>
          <w:sz w:val="24"/>
        </w:rPr>
        <w:t> Droneoperationer over huse og dertilhørende haver, gårdspladser og lignende, som er afgrænset af hegn, hæk, mur eller lignende, må ikke finde sted uden ejers eller beboers samtykke, medmindre operationen sker som led i udførelse af arbejde eller virksomhed, som efter anden lovgivning giver adgang til ejendommen, eller arbejde der udføres på kritisk infrastruktur, herunder forsyningsinfrastruktur, som ejes af infrastrukturforvalteren. Husets ejer eller beboer skal orienteres inden operationen.</w:t>
      </w:r>
    </w:p>
    <w:p w14:paraId="4071CA70"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Droneoperationer over beboelsesejendomme og dertilhørende haver, gårdspladser og lignende, som er afgrænset af hegn, hæk, mur eller lignende, må ikke finde sted uden ejers ellers dennes befuldmægtigedes samtykke, medmindre operationen sker som led i udførelse af arbejde eller virksomhed, som efter anden lovgivning giver adgang til ejendommen, eller arbejde der udføres på kritisk infrastruktur, som ejes af infrastrukturforvalteren. Ved operationer nærmere end 2,5 meter fra beboelsesejendomme, skal beboerne orienteres inden operationen.</w:t>
      </w:r>
    </w:p>
    <w:p w14:paraId="686FF34A"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xml:space="preserve"> Droneoperationer nærmere end 2,5 meter fra beboelsesejendomme, som ikke er afgrænset af hegn, hæk, mur eller lignende, må ikke finde sted, medmindre operationen sker som led i </w:t>
      </w:r>
      <w:r w:rsidRPr="00353EC3">
        <w:rPr>
          <w:rFonts w:ascii="Times New Roman" w:hAnsi="Times New Roman"/>
          <w:sz w:val="24"/>
        </w:rPr>
        <w:lastRenderedPageBreak/>
        <w:t>udførelse af arbejde eller virksomhed, som efter anden lovgivning giver adgang til ejendommen, eller arbejde der udføres på kritisk infrastruktur, som ejes af infrastrukturforvalteren. Beboerne skal orienteres inden operationen.</w:t>
      </w:r>
    </w:p>
    <w:p w14:paraId="29D55E76"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Ved droneoperationer på arealer tilhørende beboelsesejendomme, som ikke er afgrænset af hegn, hæk, mur eller lignende, må operationer ikke finde sted nærmere end 2,5 meter fra beboelsesejendommen uden ejers eller dennes befuldmægtigedes samtykke, medmindre operationen sker som led i udførelse af arbejde eller virksomhed, som efter anden lovgivning giver adgang til ejendommen, eller arbejde der udføres på kritisk infrastruktur, som ejes af infrastrukturforvalteren. Ved operationer nærmere end 2,5 meter fra beboelsesejendomme, skal beboerne orienteres inden operationen.</w:t>
      </w:r>
    </w:p>
    <w:p w14:paraId="7995A304"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5.</w:t>
      </w:r>
      <w:r w:rsidRPr="00353EC3">
        <w:rPr>
          <w:rFonts w:ascii="Times New Roman" w:hAnsi="Times New Roman"/>
          <w:sz w:val="24"/>
        </w:rPr>
        <w:t> Droneoperatøren kan få samtykket efter stk. 2 eller 4 fra beboelsesejendommens bestyrelse, hvis bestyrelsen har fået fuldmagt til dette fra beboelsesejendommens ejere. Berører en droneoperation efter stk. 2 eller 4 kun en specifik lejlighed i en beboelsesejendom, kan denne lejligheds ejer give tilladelse til operationen.</w:t>
      </w:r>
    </w:p>
    <w:p w14:paraId="7C9BBB99"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6.</w:t>
      </w:r>
      <w:r w:rsidRPr="00353EC3">
        <w:rPr>
          <w:rFonts w:ascii="Times New Roman" w:hAnsi="Times New Roman"/>
          <w:sz w:val="24"/>
        </w:rPr>
        <w:t> Fjernpiloten, som gennemfører operationen, skal som minimum have et certifikat for teoretisk viden.</w:t>
      </w:r>
    </w:p>
    <w:p w14:paraId="7D78D331"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7.</w:t>
      </w:r>
      <w:r w:rsidRPr="00353EC3">
        <w:rPr>
          <w:rFonts w:ascii="Times New Roman" w:hAnsi="Times New Roman"/>
          <w:sz w:val="24"/>
        </w:rPr>
        <w:t> Stk. 1-4 gælder ikke, hvis dronen flyver over det pågældende område i mindst 100 meters højde med mindst 5 m/s på vej til dronens bestemmelsessted.</w:t>
      </w:r>
    </w:p>
    <w:p w14:paraId="1F4AED53"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8.</w:t>
      </w:r>
      <w:r w:rsidRPr="00353EC3">
        <w:rPr>
          <w:rFonts w:ascii="Times New Roman" w:hAnsi="Times New Roman"/>
          <w:sz w:val="24"/>
        </w:rPr>
        <w:t> Stk. 1-4 gælder ikke for droneoperationer i den specifikke kategori, når der i den operative tilladelse, der skal flyves på basis af, er taget stilling til, om der må flyves over private ejendomme.</w:t>
      </w:r>
    </w:p>
    <w:p w14:paraId="187F39A2" w14:textId="77777777" w:rsidR="00CF7D14" w:rsidRPr="00353EC3" w:rsidRDefault="00CF7D14" w:rsidP="00CF7D14">
      <w:pPr>
        <w:rPr>
          <w:rFonts w:ascii="Times New Roman" w:hAnsi="Times New Roman"/>
          <w:sz w:val="24"/>
        </w:rPr>
      </w:pPr>
    </w:p>
    <w:p w14:paraId="63D2C355"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Droneoperationer i nærheden af indsatssteder</w:t>
      </w:r>
    </w:p>
    <w:p w14:paraId="279C78A9" w14:textId="39FDFFCB" w:rsidR="00CF7D14" w:rsidRPr="00353EC3" w:rsidRDefault="00CF7D14" w:rsidP="00CF7D14">
      <w:pPr>
        <w:rPr>
          <w:rFonts w:ascii="Times New Roman" w:hAnsi="Times New Roman"/>
          <w:sz w:val="24"/>
        </w:rPr>
      </w:pPr>
      <w:r w:rsidRPr="00353EC3">
        <w:rPr>
          <w:rFonts w:ascii="Times New Roman" w:hAnsi="Times New Roman"/>
          <w:b/>
          <w:bCs/>
          <w:sz w:val="24"/>
        </w:rPr>
        <w:t>§ 20.</w:t>
      </w:r>
      <w:r w:rsidRPr="00353EC3">
        <w:rPr>
          <w:rFonts w:ascii="Times New Roman" w:hAnsi="Times New Roman"/>
          <w:sz w:val="24"/>
        </w:rPr>
        <w:t> Droneoperationer må ikke finde sted nærmere end 1000 meter horisontal afstand fra indsatssteder, hvor politi, Forsvaret og øvrige beredskabsmyndigheder arbejder, eller hvor operationen er i strid med disse myndigheders særlige fastsatte restriktioner</w:t>
      </w:r>
      <w:ins w:id="128" w:author="Simone Holst" w:date="2025-02-28T11:17:00Z">
        <w:r w:rsidR="00A3405A">
          <w:rPr>
            <w:rFonts w:ascii="Times New Roman" w:hAnsi="Times New Roman"/>
            <w:sz w:val="24"/>
          </w:rPr>
          <w:t>, jf. dog stk. 4</w:t>
        </w:r>
      </w:ins>
      <w:r w:rsidRPr="00353EC3">
        <w:rPr>
          <w:rFonts w:ascii="Times New Roman" w:hAnsi="Times New Roman"/>
          <w:sz w:val="24"/>
        </w:rPr>
        <w:t>.</w:t>
      </w:r>
    </w:p>
    <w:p w14:paraId="38CDAAA3"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En droneoperation nærmere end 1000 meter horisontal afstand kan gennemføres, hvis dronen anvendes til at udføre en kontraktuel opgave, der allerede er aftalt udført på en specifik dato, eller droneoperationen var i gang, før indsatsstedet blev etableret. Forstyrrer eller forhindrer dronen en indsatsopgave på indsatsstedet, herunder flyver hvor politi og øvrige beredskabsmyndigheder flyver, skal dronen straks landes.</w:t>
      </w:r>
    </w:p>
    <w:p w14:paraId="4517EE61" w14:textId="77777777" w:rsidR="00CF7D14" w:rsidRDefault="00CF7D14" w:rsidP="00CF7D14">
      <w:pPr>
        <w:rPr>
          <w:ins w:id="129" w:author="Simone Holst" w:date="2025-02-28T11:18:00Z"/>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Stk. 1 og 2 gælder ikke for politiets, Forsvarets og beredskabsmyndigheders droner i det omfang, dronerne bruges under politiets, Forsvarets eller beredskabsmyndighedernes indsats.</w:t>
      </w:r>
    </w:p>
    <w:p w14:paraId="1BFFB1DD" w14:textId="587F6AE2" w:rsidR="00A3405A" w:rsidRDefault="00A3405A" w:rsidP="00CF7D14">
      <w:pPr>
        <w:rPr>
          <w:rFonts w:ascii="Times New Roman" w:hAnsi="Times New Roman"/>
          <w:sz w:val="24"/>
        </w:rPr>
      </w:pPr>
      <w:ins w:id="130" w:author="Simone Holst" w:date="2025-02-28T11:18:00Z">
        <w:r>
          <w:rPr>
            <w:rFonts w:ascii="Times New Roman" w:hAnsi="Times New Roman" w:cs="Times New Roman"/>
            <w:i/>
            <w:iCs/>
            <w:sz w:val="24"/>
          </w:rPr>
          <w:t xml:space="preserve">  Stk. 4.</w:t>
        </w:r>
        <w:r>
          <w:rPr>
            <w:rFonts w:ascii="Times New Roman" w:hAnsi="Times New Roman" w:cs="Times New Roman"/>
            <w:sz w:val="24"/>
          </w:rPr>
          <w:t xml:space="preserve"> Pressen kan flyve med drone ved et indsatssted, i det omfan</w:t>
        </w:r>
        <w:r w:rsidRPr="00B245F9">
          <w:rPr>
            <w:rFonts w:ascii="Times New Roman" w:hAnsi="Times New Roman" w:cs="Times New Roman"/>
            <w:sz w:val="24"/>
          </w:rPr>
          <w:t xml:space="preserve">g </w:t>
        </w:r>
        <w:r>
          <w:rPr>
            <w:rFonts w:ascii="Times New Roman" w:hAnsi="Times New Roman" w:cs="Times New Roman"/>
            <w:sz w:val="24"/>
          </w:rPr>
          <w:t xml:space="preserve">dronen ikke forstyrrer, forhindrer eller på anden måde er til gene for en indsats på indsatsstedet. Pressen skal have tilladelse fra det stedlige politis vagtcentral, før dronen må sættes op, og skal følge politiets instruktioner for flyvning på og ved indsatsstedet, herunder lande dronen det bedst egnede sted, hvis politiet vurderer, at det ikke længere er sikkert, at dronen flyves på eller ved indsatsstedet. Hvis der er dronezoner inden for indsatsstedet, skal pressen have tilladelse til at flyve inden for disse </w:t>
        </w:r>
        <w:r>
          <w:rPr>
            <w:rFonts w:ascii="Times New Roman" w:hAnsi="Times New Roman" w:cs="Times New Roman"/>
            <w:sz w:val="24"/>
          </w:rPr>
          <w:lastRenderedPageBreak/>
          <w:t>områder efter reglerne i kapitel 3 og 4, medmindre pressen allerede har en tilladelse efter § 30 a, stk. 3 og har indhentet samtykke fra forvalteren af dronezonen.</w:t>
        </w:r>
      </w:ins>
    </w:p>
    <w:p w14:paraId="4220DDCC" w14:textId="77777777" w:rsidR="00CF7D14" w:rsidRPr="00353EC3" w:rsidRDefault="00CF7D14" w:rsidP="00CF7D14">
      <w:pPr>
        <w:rPr>
          <w:rFonts w:ascii="Times New Roman" w:hAnsi="Times New Roman"/>
          <w:sz w:val="24"/>
        </w:rPr>
      </w:pPr>
    </w:p>
    <w:p w14:paraId="01E9BDCB"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Droneoperationer i områder med adgangskontrol</w:t>
      </w:r>
    </w:p>
    <w:p w14:paraId="7F22D0AF" w14:textId="77777777" w:rsidR="00CF7D14" w:rsidRPr="00353EC3" w:rsidRDefault="00CF7D14" w:rsidP="00CF7D14">
      <w:pPr>
        <w:rPr>
          <w:rFonts w:ascii="Times New Roman" w:hAnsi="Times New Roman"/>
          <w:sz w:val="24"/>
        </w:rPr>
      </w:pPr>
      <w:r w:rsidRPr="00353EC3">
        <w:rPr>
          <w:rFonts w:ascii="Times New Roman" w:hAnsi="Times New Roman"/>
          <w:b/>
          <w:bCs/>
          <w:sz w:val="24"/>
        </w:rPr>
        <w:t>§ 21.</w:t>
      </w:r>
      <w:r w:rsidRPr="00353EC3">
        <w:rPr>
          <w:rFonts w:ascii="Times New Roman" w:hAnsi="Times New Roman"/>
          <w:sz w:val="24"/>
        </w:rPr>
        <w:t> Droneoperationer på områder, hvor færdsel kun kan foretages efter adgangskontrol, men hvor området ikke er omfattet af andre bestemmelser i kapitel 3, må kun finde sted ved udførelse af opgaver for ejeren eller den, der har råderet over området, i forbindelse med tilsyn, vedligeholdelse og kontrolopgaver af anlæg og ejendomme på området, medmindre der er indhentet tilladelse fra ejeren eller forvalteren af området.</w:t>
      </w:r>
    </w:p>
    <w:p w14:paraId="75ACD5C4"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Fjernpiloten, som gennemfører operationen, skal som minimum have et certifikat for teoretisk viden.</w:t>
      </w:r>
    </w:p>
    <w:p w14:paraId="0291AB48"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Stk. 1 gælder ikke for droneoperationer i den specifikke kategori, hvis dronen flyver over det pågældende område i mindst 100 meters højde med mindst 5 m/s på vej til dronens bestemmelsessted, eller hvis der i den operative tilladelse, der skal flyves på basis af, er taget stilling til, om der må flyves over områder med adgangskontrol.</w:t>
      </w:r>
    </w:p>
    <w:p w14:paraId="29648C00" w14:textId="77777777" w:rsidR="00CF7D14" w:rsidRPr="00353EC3" w:rsidRDefault="00CF7D14" w:rsidP="00CF7D14">
      <w:pPr>
        <w:rPr>
          <w:rFonts w:ascii="Times New Roman" w:hAnsi="Times New Roman"/>
          <w:sz w:val="24"/>
        </w:rPr>
      </w:pPr>
    </w:p>
    <w:p w14:paraId="115BA13D"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Geografiske dronezoner</w:t>
      </w:r>
    </w:p>
    <w:p w14:paraId="03456559" w14:textId="77777777" w:rsidR="00CF7D14" w:rsidRPr="00353EC3" w:rsidRDefault="00CF7D14" w:rsidP="00CF7D14">
      <w:pPr>
        <w:rPr>
          <w:rFonts w:ascii="Times New Roman" w:hAnsi="Times New Roman"/>
          <w:sz w:val="24"/>
        </w:rPr>
      </w:pPr>
      <w:r w:rsidRPr="00353EC3">
        <w:rPr>
          <w:rFonts w:ascii="Times New Roman" w:hAnsi="Times New Roman"/>
          <w:b/>
          <w:bCs/>
          <w:sz w:val="24"/>
        </w:rPr>
        <w:t>§ 22.</w:t>
      </w:r>
      <w:r w:rsidRPr="00353EC3">
        <w:rPr>
          <w:rFonts w:ascii="Times New Roman" w:hAnsi="Times New Roman"/>
          <w:sz w:val="24"/>
        </w:rPr>
        <w:t> Når Trafikstyrelsen udpeger geografiske dronezoner efter artikel 15 i droneforordningen, skal disse udpeges af hensyn til sikkerheden (</w:t>
      </w:r>
      <w:proofErr w:type="spellStart"/>
      <w:r w:rsidRPr="00353EC3">
        <w:rPr>
          <w:rFonts w:ascii="Times New Roman" w:hAnsi="Times New Roman"/>
          <w:sz w:val="24"/>
        </w:rPr>
        <w:t>safety</w:t>
      </w:r>
      <w:proofErr w:type="spellEnd"/>
      <w:r w:rsidRPr="00353EC3">
        <w:rPr>
          <w:rFonts w:ascii="Times New Roman" w:hAnsi="Times New Roman"/>
          <w:sz w:val="24"/>
        </w:rPr>
        <w:t>), privatlivets fred, miljøet eller sikkerheden (security).</w:t>
      </w:r>
    </w:p>
    <w:p w14:paraId="184DC60D"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Geografiske dronezoner, der udpeges efter stk. 1, kan være tidsbegrænsede eller tidsubegrænsede.</w:t>
      </w:r>
    </w:p>
    <w:p w14:paraId="7AB39579" w14:textId="77777777" w:rsidR="00CF7D14"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Udpegning af geografiske dronezoner i medfør af stk. 1 træder i kraft ved offentliggørelse. Eventuelle vilkår og/eller lempelser, samt tidsrum, som gælder for den geografiske dronezone, vil blive offentliggjort, samtidig med at den geografiske dronezone offentliggøres. Geografiske zoner offentliggøres på dronezoner.dk, jf. bilag 1.</w:t>
      </w:r>
    </w:p>
    <w:p w14:paraId="567A2F01" w14:textId="77777777" w:rsidR="00CF7D14" w:rsidRPr="00353EC3" w:rsidRDefault="00CF7D14" w:rsidP="00CF7D14">
      <w:pPr>
        <w:rPr>
          <w:rFonts w:ascii="Times New Roman" w:hAnsi="Times New Roman"/>
          <w:sz w:val="24"/>
        </w:rPr>
      </w:pPr>
    </w:p>
    <w:p w14:paraId="286A1082"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Geografiske dronezoner, hvor der kræves en forudgående tilladelse, før droneoperationer må foretages</w:t>
      </w:r>
    </w:p>
    <w:p w14:paraId="08080839" w14:textId="77777777" w:rsidR="00CF7D14" w:rsidRPr="00353EC3" w:rsidRDefault="00CF7D14" w:rsidP="00CF7D14">
      <w:pPr>
        <w:rPr>
          <w:rFonts w:ascii="Times New Roman" w:hAnsi="Times New Roman"/>
          <w:sz w:val="24"/>
        </w:rPr>
      </w:pPr>
      <w:r w:rsidRPr="00353EC3">
        <w:rPr>
          <w:rFonts w:ascii="Times New Roman" w:hAnsi="Times New Roman"/>
          <w:b/>
          <w:bCs/>
          <w:sz w:val="24"/>
        </w:rPr>
        <w:t>§ 23.</w:t>
      </w:r>
      <w:r w:rsidRPr="00353EC3">
        <w:rPr>
          <w:rFonts w:ascii="Times New Roman" w:hAnsi="Times New Roman"/>
          <w:sz w:val="24"/>
        </w:rPr>
        <w:t> Har en droneoperatør fået en tilladelse efter kapitel 3, skal tilladelsen og dokumentation for samtykke, når der skal gives samtykke, være til stede i operationsområdet og skal på forlangende forevises til politiet. Fjernpiloten skal tillige på forlangende fremvise sit dronecertifikat, hvis fjernpiloten skal have et dronecertifikat for at kunne flyve i området.</w:t>
      </w:r>
    </w:p>
    <w:p w14:paraId="373020A4" w14:textId="77777777" w:rsidR="00CF7D14" w:rsidRDefault="00CF7D14" w:rsidP="00CF7D14">
      <w:pPr>
        <w:rPr>
          <w:rFonts w:ascii="Times New Roman" w:hAnsi="Times New Roman"/>
          <w:sz w:val="24"/>
        </w:rPr>
      </w:pPr>
    </w:p>
    <w:p w14:paraId="4C60F451" w14:textId="77777777" w:rsidR="00CF7D14" w:rsidRPr="00353EC3" w:rsidRDefault="00CF7D14" w:rsidP="00CF7D14">
      <w:pPr>
        <w:jc w:val="center"/>
        <w:rPr>
          <w:rFonts w:ascii="Times New Roman" w:hAnsi="Times New Roman"/>
          <w:sz w:val="24"/>
        </w:rPr>
      </w:pPr>
      <w:r w:rsidRPr="00353EC3">
        <w:rPr>
          <w:rFonts w:ascii="Times New Roman" w:hAnsi="Times New Roman"/>
          <w:sz w:val="24"/>
        </w:rPr>
        <w:t>Kapitel 4</w:t>
      </w:r>
    </w:p>
    <w:p w14:paraId="3E899EDE"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lastRenderedPageBreak/>
        <w:t>Droneoperationer i den åbne kategori ved permanente menneskeskabte hindringer i flyvesikringskritisk område</w:t>
      </w:r>
    </w:p>
    <w:p w14:paraId="40A08384" w14:textId="77777777" w:rsidR="00CF7D14" w:rsidRPr="00353EC3" w:rsidRDefault="00CF7D14" w:rsidP="00CF7D14">
      <w:pPr>
        <w:rPr>
          <w:rFonts w:ascii="Times New Roman" w:hAnsi="Times New Roman"/>
          <w:sz w:val="24"/>
        </w:rPr>
      </w:pPr>
      <w:r w:rsidRPr="00353EC3">
        <w:rPr>
          <w:rFonts w:ascii="Times New Roman" w:hAnsi="Times New Roman"/>
          <w:b/>
          <w:bCs/>
          <w:sz w:val="24"/>
        </w:rPr>
        <w:t>§ 24.</w:t>
      </w:r>
      <w:r w:rsidRPr="00353EC3">
        <w:rPr>
          <w:rFonts w:ascii="Times New Roman" w:hAnsi="Times New Roman"/>
          <w:sz w:val="24"/>
        </w:rPr>
        <w:t> Skal en droneoperatør udføre en opgave for den organisation, der er ansvarlig for en permanent, menneskeskabt hindring, som ligger i et flyvesikringskritisk område, må droneoperatøren operere en drone op til 15 m over hindringens højde, hvis den permanente, menneskeskabte hindring er højere end 25 m, jf. dog stk. 3.</w:t>
      </w:r>
    </w:p>
    <w:p w14:paraId="68E222C3"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Fjernpiloten, der opererer dronen, skal</w:t>
      </w:r>
    </w:p>
    <w:p w14:paraId="465C7B71" w14:textId="77777777" w:rsidR="00CF7D14" w:rsidRPr="00353EC3" w:rsidRDefault="00CF7D14" w:rsidP="00CF7D14">
      <w:pPr>
        <w:rPr>
          <w:rFonts w:ascii="Times New Roman" w:hAnsi="Times New Roman"/>
          <w:sz w:val="24"/>
        </w:rPr>
      </w:pPr>
      <w:r w:rsidRPr="00353EC3">
        <w:rPr>
          <w:rFonts w:ascii="Times New Roman" w:hAnsi="Times New Roman"/>
          <w:sz w:val="24"/>
        </w:rPr>
        <w:t>1) have et kompetencecertifikat,</w:t>
      </w:r>
    </w:p>
    <w:p w14:paraId="64F86767" w14:textId="77777777" w:rsidR="00CF7D14" w:rsidRPr="00353EC3" w:rsidRDefault="00CF7D14" w:rsidP="00CF7D14">
      <w:pPr>
        <w:rPr>
          <w:rFonts w:ascii="Times New Roman" w:hAnsi="Times New Roman"/>
          <w:sz w:val="24"/>
        </w:rPr>
      </w:pPr>
      <w:r w:rsidRPr="00353EC3">
        <w:rPr>
          <w:rFonts w:ascii="Times New Roman" w:hAnsi="Times New Roman"/>
          <w:sz w:val="24"/>
        </w:rPr>
        <w:t>2) flyve dronen VLOS og</w:t>
      </w:r>
    </w:p>
    <w:p w14:paraId="28A3D3F4" w14:textId="77777777" w:rsidR="00CF7D14" w:rsidRPr="00353EC3" w:rsidRDefault="00CF7D14" w:rsidP="00CF7D14">
      <w:pPr>
        <w:rPr>
          <w:rFonts w:ascii="Times New Roman" w:hAnsi="Times New Roman"/>
          <w:sz w:val="24"/>
        </w:rPr>
      </w:pPr>
      <w:r w:rsidRPr="00353EC3">
        <w:rPr>
          <w:rFonts w:ascii="Times New Roman" w:hAnsi="Times New Roman"/>
          <w:sz w:val="24"/>
        </w:rPr>
        <w:t>3) kontrollere, at dronen er fortøjet.</w:t>
      </w:r>
    </w:p>
    <w:p w14:paraId="300702F2"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xml:space="preserve"> Droneoperationen må ikke gennembryde ind- og </w:t>
      </w:r>
      <w:proofErr w:type="spellStart"/>
      <w:r w:rsidRPr="00353EC3">
        <w:rPr>
          <w:rFonts w:ascii="Times New Roman" w:hAnsi="Times New Roman"/>
          <w:sz w:val="24"/>
        </w:rPr>
        <w:t>udflyvningen</w:t>
      </w:r>
      <w:proofErr w:type="spellEnd"/>
      <w:r w:rsidRPr="00353EC3">
        <w:rPr>
          <w:rFonts w:ascii="Times New Roman" w:hAnsi="Times New Roman"/>
          <w:sz w:val="24"/>
        </w:rPr>
        <w:t xml:space="preserve"> til den offentlige godkendte flyveplads eller militære flyvestation, som den er fastlagt i planerne, som transportministeren har godkendt. Droneoperationen må ikke finde sted nærmere end 3 km af en offentlig godkendt flyveplads eller militær flyvestation.</w:t>
      </w:r>
    </w:p>
    <w:p w14:paraId="1808C673"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4.</w:t>
      </w:r>
      <w:r w:rsidRPr="00353EC3">
        <w:rPr>
          <w:rFonts w:ascii="Times New Roman" w:hAnsi="Times New Roman"/>
          <w:sz w:val="24"/>
        </w:rPr>
        <w:t> Droneoperatøren skal orientere en offentlig godkendt flyveplads eller militær flyvestation om den planlagte droneoperation, hvis den menneskeskabte hindring ligger nærmere end 5 km fra den offentlige godkendte flyveplads eller 8 km fra en militær flyvestation.</w:t>
      </w:r>
    </w:p>
    <w:p w14:paraId="45B415C7" w14:textId="77777777" w:rsidR="00CF7D14" w:rsidRDefault="00CF7D14" w:rsidP="00CF7D14">
      <w:pPr>
        <w:rPr>
          <w:ins w:id="131" w:author="Simone Holst" w:date="2025-02-28T11:01:00Z"/>
          <w:rFonts w:ascii="Times New Roman" w:hAnsi="Times New Roman"/>
          <w:b/>
          <w:bCs/>
          <w:sz w:val="24"/>
        </w:rPr>
      </w:pPr>
    </w:p>
    <w:p w14:paraId="52281D1D" w14:textId="34F5F987" w:rsidR="009A5B80" w:rsidRPr="009A5B80" w:rsidRDefault="00F60028" w:rsidP="009A5B80">
      <w:pPr>
        <w:jc w:val="center"/>
        <w:rPr>
          <w:rFonts w:ascii="Times New Roman" w:hAnsi="Times New Roman"/>
          <w:i/>
          <w:iCs/>
          <w:sz w:val="24"/>
        </w:rPr>
      </w:pPr>
      <w:bookmarkStart w:id="132" w:name="_Hlk184286756"/>
      <w:r>
        <w:rPr>
          <w:rFonts w:ascii="Times New Roman" w:hAnsi="Times New Roman" w:cs="Times New Roman"/>
          <w:sz w:val="24"/>
        </w:rPr>
        <w:t>»</w:t>
      </w:r>
      <w:r w:rsidR="009A5B80" w:rsidRPr="009A5B80">
        <w:rPr>
          <w:rFonts w:ascii="Times New Roman" w:hAnsi="Times New Roman" w:cs="Times New Roman"/>
          <w:sz w:val="24"/>
        </w:rPr>
        <w:t>Kapitel 5</w:t>
      </w:r>
    </w:p>
    <w:p w14:paraId="62CA9B5C" w14:textId="4B8B751E" w:rsidR="00E35393" w:rsidRPr="005974B1" w:rsidRDefault="005F5FA4" w:rsidP="00E35393">
      <w:pPr>
        <w:spacing w:after="0" w:line="276" w:lineRule="auto"/>
        <w:jc w:val="center"/>
        <w:rPr>
          <w:rFonts w:ascii="Times New Roman" w:eastAsia="Times New Roman" w:hAnsi="Times New Roman" w:cs="Times New Roman"/>
          <w:i/>
          <w:iCs/>
          <w:sz w:val="24"/>
          <w:szCs w:val="20"/>
          <w:lang w:eastAsia="en-GB"/>
        </w:rPr>
      </w:pPr>
      <w:r>
        <w:rPr>
          <w:rFonts w:ascii="Times New Roman" w:eastAsia="Times New Roman" w:hAnsi="Times New Roman" w:cs="Times New Roman"/>
          <w:i/>
          <w:iCs/>
          <w:sz w:val="24"/>
          <w:szCs w:val="20"/>
          <w:lang w:eastAsia="en-GB"/>
        </w:rPr>
        <w:t>Droneflyvning med s</w:t>
      </w:r>
      <w:r w:rsidR="00E35393" w:rsidRPr="005974B1">
        <w:rPr>
          <w:rFonts w:ascii="Times New Roman" w:eastAsia="Times New Roman" w:hAnsi="Times New Roman" w:cs="Times New Roman"/>
          <w:i/>
          <w:iCs/>
          <w:sz w:val="24"/>
          <w:szCs w:val="20"/>
          <w:lang w:eastAsia="en-GB"/>
        </w:rPr>
        <w:t>tats</w:t>
      </w:r>
      <w:r w:rsidR="00074DD8">
        <w:rPr>
          <w:rFonts w:ascii="Times New Roman" w:eastAsia="Times New Roman" w:hAnsi="Times New Roman" w:cs="Times New Roman"/>
          <w:i/>
          <w:iCs/>
          <w:sz w:val="24"/>
          <w:szCs w:val="20"/>
          <w:lang w:eastAsia="en-GB"/>
        </w:rPr>
        <w:t>luftfartøjer</w:t>
      </w:r>
    </w:p>
    <w:p w14:paraId="11B6FAA8"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33BAB787" w14:textId="10D9C94D" w:rsidR="00E35393" w:rsidRPr="005974B1" w:rsidRDefault="00E35393" w:rsidP="00E35393">
      <w:pPr>
        <w:spacing w:after="0" w:line="276" w:lineRule="auto"/>
        <w:rPr>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25.</w:t>
      </w:r>
      <w:r w:rsidRPr="005974B1">
        <w:rPr>
          <w:rFonts w:ascii="Times New Roman" w:eastAsia="Times New Roman" w:hAnsi="Times New Roman" w:cs="Times New Roman"/>
          <w:sz w:val="24"/>
          <w:szCs w:val="20"/>
          <w:lang w:eastAsia="en-GB"/>
        </w:rPr>
        <w:t xml:space="preserve"> Reglerne i dette kapitel finder anvendelse på offentlige myndigheder og beredskabsmyndigheder, der som led i deres opgavevaretagelse </w:t>
      </w:r>
      <w:ins w:id="133" w:author="Simone Holst" w:date="2024-11-04T14:21:00Z">
        <w:r w:rsidR="005F5FA4">
          <w:rPr>
            <w:rFonts w:ascii="Times New Roman" w:eastAsia="Times New Roman" w:hAnsi="Times New Roman" w:cs="Times New Roman"/>
            <w:sz w:val="24"/>
            <w:szCs w:val="20"/>
            <w:lang w:eastAsia="en-GB"/>
          </w:rPr>
          <w:t xml:space="preserve">kan </w:t>
        </w:r>
      </w:ins>
      <w:r w:rsidRPr="005974B1">
        <w:rPr>
          <w:rFonts w:ascii="Times New Roman" w:eastAsia="Times New Roman" w:hAnsi="Times New Roman" w:cs="Times New Roman"/>
          <w:sz w:val="24"/>
          <w:szCs w:val="20"/>
          <w:lang w:eastAsia="en-GB"/>
        </w:rPr>
        <w:t>flyve</w:t>
      </w:r>
      <w:ins w:id="134" w:author="Simone Holst" w:date="2024-11-04T14:21:00Z">
        <w:r w:rsidR="005F5FA4">
          <w:rPr>
            <w:rFonts w:ascii="Times New Roman" w:eastAsia="Times New Roman" w:hAnsi="Times New Roman" w:cs="Times New Roman"/>
            <w:sz w:val="24"/>
            <w:szCs w:val="20"/>
            <w:lang w:eastAsia="en-GB"/>
          </w:rPr>
          <w:t xml:space="preserve"> med droner som statsluftfartøjer, når de udfører militær-, told, politi, eftersøgnings- og rednings- brandsluknings- grænsekontrol- og kystvagtsaktiviteter eller lignende aktiviteter eller tjenester</w:t>
        </w:r>
      </w:ins>
      <w:del w:id="135" w:author="Simone Holst" w:date="2024-11-04T14:21:00Z">
        <w:r w:rsidRPr="005974B1" w:rsidDel="005F5FA4">
          <w:rPr>
            <w:rFonts w:ascii="Times New Roman" w:eastAsia="Times New Roman" w:hAnsi="Times New Roman" w:cs="Times New Roman"/>
            <w:sz w:val="24"/>
            <w:szCs w:val="20"/>
            <w:lang w:eastAsia="en-GB"/>
          </w:rPr>
          <w:delText xml:space="preserve"> statsflyvninger med droner</w:delText>
        </w:r>
      </w:del>
      <w:r w:rsidRPr="005974B1">
        <w:rPr>
          <w:rFonts w:ascii="Times New Roman" w:eastAsia="Times New Roman" w:hAnsi="Times New Roman" w:cs="Times New Roman"/>
          <w:sz w:val="24"/>
          <w:szCs w:val="20"/>
          <w:lang w:eastAsia="en-GB"/>
        </w:rPr>
        <w:t>. Bestemmelserne i dette kapitel kan ikke anvendes, når den offentlige myndighed flyver dronen i erhvervsmæssigt øjemed.</w:t>
      </w:r>
    </w:p>
    <w:p w14:paraId="1D1F8E3C" w14:textId="28AD4207" w:rsidR="00E35393" w:rsidRPr="005974B1" w:rsidDel="00664C2E" w:rsidRDefault="00E35393" w:rsidP="00E35393">
      <w:pPr>
        <w:spacing w:after="0" w:line="276" w:lineRule="auto"/>
        <w:rPr>
          <w:del w:id="136" w:author="Simone Holst" w:date="2025-01-29T16:16:00Z"/>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2.</w:t>
      </w:r>
      <w:r w:rsidRPr="005974B1">
        <w:rPr>
          <w:rFonts w:ascii="Times New Roman" w:eastAsia="Times New Roman" w:hAnsi="Times New Roman" w:cs="Times New Roman"/>
          <w:sz w:val="24"/>
          <w:szCs w:val="20"/>
          <w:lang w:eastAsia="en-GB"/>
        </w:rPr>
        <w:t> Offentlige myndigheder</w:t>
      </w:r>
      <w:ins w:id="137" w:author="Simone Holst" w:date="2025-01-29T11:11:00Z">
        <w:r w:rsidR="002757C0">
          <w:rPr>
            <w:rFonts w:ascii="Times New Roman" w:eastAsia="Times New Roman" w:hAnsi="Times New Roman" w:cs="Times New Roman"/>
            <w:sz w:val="24"/>
            <w:szCs w:val="20"/>
            <w:lang w:eastAsia="en-GB"/>
          </w:rPr>
          <w:t xml:space="preserve"> og beredskabsmyndigheder</w:t>
        </w:r>
      </w:ins>
      <w:r w:rsidRPr="005974B1">
        <w:rPr>
          <w:rFonts w:ascii="Times New Roman" w:eastAsia="Times New Roman" w:hAnsi="Times New Roman" w:cs="Times New Roman"/>
          <w:sz w:val="24"/>
          <w:szCs w:val="20"/>
          <w:lang w:eastAsia="en-GB"/>
        </w:rPr>
        <w:t xml:space="preserve"> skal registrere sig som droneoperatør i henhold til artikel 14 i droneforordningen og skal have registreringsnummeret stående på samtlige droner tilknyttet myndigheden.</w:t>
      </w:r>
    </w:p>
    <w:p w14:paraId="5EA0659E" w14:textId="755E94F1" w:rsidR="00E35393" w:rsidRPr="005974B1" w:rsidRDefault="00E35393" w:rsidP="00E35393">
      <w:pPr>
        <w:spacing w:after="0" w:line="276" w:lineRule="auto"/>
        <w:rPr>
          <w:rFonts w:ascii="Times New Roman" w:eastAsia="Times New Roman" w:hAnsi="Times New Roman" w:cs="Times New Roman"/>
          <w:sz w:val="24"/>
          <w:szCs w:val="20"/>
          <w:lang w:eastAsia="en-GB"/>
        </w:rPr>
      </w:pPr>
      <w:del w:id="138" w:author="Simone Holst" w:date="2025-01-29T16:16:00Z">
        <w:r w:rsidDel="00664C2E">
          <w:rPr>
            <w:rFonts w:ascii="Times New Roman" w:eastAsia="Times New Roman" w:hAnsi="Times New Roman" w:cs="Times New Roman"/>
            <w:sz w:val="24"/>
            <w:szCs w:val="20"/>
            <w:lang w:eastAsia="en-GB"/>
          </w:rPr>
          <w:delText xml:space="preserve">  </w:delText>
        </w:r>
        <w:r w:rsidRPr="005974B1" w:rsidDel="00664C2E">
          <w:rPr>
            <w:rFonts w:ascii="Times New Roman" w:eastAsia="Times New Roman" w:hAnsi="Times New Roman" w:cs="Times New Roman"/>
            <w:i/>
            <w:iCs/>
            <w:sz w:val="24"/>
            <w:szCs w:val="20"/>
            <w:lang w:eastAsia="en-GB"/>
          </w:rPr>
          <w:delText>Stk. 3.</w:delText>
        </w:r>
        <w:r w:rsidRPr="005974B1" w:rsidDel="00664C2E">
          <w:rPr>
            <w:rFonts w:ascii="Times New Roman" w:eastAsia="Times New Roman" w:hAnsi="Times New Roman" w:cs="Times New Roman"/>
            <w:sz w:val="24"/>
            <w:szCs w:val="20"/>
            <w:lang w:eastAsia="en-GB"/>
          </w:rPr>
          <w:delText> Den offentlige myndighed har ansvaret for at sikre, at der sker adskillelse mellem den drone, som den offentlige myndighed flyver, og alle andre luftfartøjer.</w:delText>
        </w:r>
      </w:del>
    </w:p>
    <w:p w14:paraId="4A6745B9"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76EAB68D" w14:textId="39B17038" w:rsidR="00E35393" w:rsidRPr="005974B1" w:rsidRDefault="00E35393" w:rsidP="00E35393">
      <w:pPr>
        <w:spacing w:after="0" w:line="276" w:lineRule="auto"/>
        <w:rPr>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26.</w:t>
      </w:r>
      <w:r w:rsidRPr="005974B1">
        <w:rPr>
          <w:rFonts w:ascii="Times New Roman" w:eastAsia="Times New Roman" w:hAnsi="Times New Roman" w:cs="Times New Roman"/>
          <w:sz w:val="24"/>
          <w:szCs w:val="20"/>
          <w:lang w:eastAsia="en-GB"/>
        </w:rPr>
        <w:t xml:space="preserve"> Trafikstyrelsen </w:t>
      </w:r>
      <w:del w:id="139" w:author="Simone Holst" w:date="2024-11-04T14:22:00Z">
        <w:r w:rsidRPr="005974B1" w:rsidDel="005F5FA4">
          <w:rPr>
            <w:rFonts w:ascii="Times New Roman" w:eastAsia="Times New Roman" w:hAnsi="Times New Roman" w:cs="Times New Roman"/>
            <w:sz w:val="24"/>
            <w:szCs w:val="20"/>
            <w:lang w:eastAsia="en-GB"/>
          </w:rPr>
          <w:delText>skal give tilladelse til</w:delText>
        </w:r>
      </w:del>
      <w:ins w:id="140" w:author="Simone Holst" w:date="2024-11-04T14:22:00Z">
        <w:r w:rsidR="005F5FA4">
          <w:rPr>
            <w:rFonts w:ascii="Times New Roman" w:eastAsia="Times New Roman" w:hAnsi="Times New Roman" w:cs="Times New Roman"/>
            <w:sz w:val="24"/>
            <w:szCs w:val="20"/>
            <w:lang w:eastAsia="en-GB"/>
          </w:rPr>
          <w:t>og en offentlig myndighed eller beredskabsmyndighed skal indgå en aftale om</w:t>
        </w:r>
      </w:ins>
      <w:r w:rsidRPr="005974B1">
        <w:rPr>
          <w:rFonts w:ascii="Times New Roman" w:eastAsia="Times New Roman" w:hAnsi="Times New Roman" w:cs="Times New Roman"/>
          <w:sz w:val="24"/>
          <w:szCs w:val="20"/>
          <w:lang w:eastAsia="en-GB"/>
        </w:rPr>
        <w:t>, at en offentlig myndighed eller beredskabsmyndighed kan anvende reglerne i dette kapitel</w:t>
      </w:r>
      <w:ins w:id="141" w:author="Simone Holst" w:date="2024-11-04T14:22:00Z">
        <w:r w:rsidR="005F5FA4">
          <w:rPr>
            <w:rFonts w:ascii="Times New Roman" w:eastAsia="Times New Roman" w:hAnsi="Times New Roman" w:cs="Times New Roman"/>
            <w:sz w:val="24"/>
            <w:szCs w:val="20"/>
            <w:lang w:eastAsia="en-GB"/>
          </w:rPr>
          <w:t>. D</w:t>
        </w:r>
      </w:ins>
      <w:del w:id="142" w:author="Simone Holst" w:date="2024-11-04T14:22:00Z">
        <w:r w:rsidRPr="005974B1" w:rsidDel="005F5FA4">
          <w:rPr>
            <w:rFonts w:ascii="Times New Roman" w:eastAsia="Times New Roman" w:hAnsi="Times New Roman" w:cs="Times New Roman"/>
            <w:sz w:val="24"/>
            <w:szCs w:val="20"/>
            <w:lang w:eastAsia="en-GB"/>
          </w:rPr>
          <w:delText xml:space="preserve"> og fastsætter efter aftale med d</w:delText>
        </w:r>
      </w:del>
      <w:r w:rsidRPr="005974B1">
        <w:rPr>
          <w:rFonts w:ascii="Times New Roman" w:eastAsia="Times New Roman" w:hAnsi="Times New Roman" w:cs="Times New Roman"/>
          <w:sz w:val="24"/>
          <w:szCs w:val="20"/>
          <w:lang w:eastAsia="en-GB"/>
        </w:rPr>
        <w:t xml:space="preserve">en offentlige myndighed eller beredskabsmyndighed </w:t>
      </w:r>
      <w:ins w:id="143" w:author="Simone Holst" w:date="2024-11-04T14:23:00Z">
        <w:r w:rsidR="005F5FA4">
          <w:rPr>
            <w:rFonts w:ascii="Times New Roman" w:eastAsia="Times New Roman" w:hAnsi="Times New Roman" w:cs="Times New Roman"/>
            <w:sz w:val="24"/>
            <w:szCs w:val="20"/>
            <w:lang w:eastAsia="en-GB"/>
          </w:rPr>
          <w:t>fastsætter</w:t>
        </w:r>
      </w:ins>
      <w:ins w:id="144" w:author="Jacqueline Leisner Kiefer" w:date="2025-02-05T10:46:00Z">
        <w:r w:rsidR="00BD2269">
          <w:rPr>
            <w:rFonts w:ascii="Times New Roman" w:eastAsia="Times New Roman" w:hAnsi="Times New Roman" w:cs="Times New Roman"/>
            <w:sz w:val="24"/>
            <w:szCs w:val="20"/>
            <w:lang w:eastAsia="en-GB"/>
          </w:rPr>
          <w:t>,</w:t>
        </w:r>
      </w:ins>
      <w:ins w:id="145" w:author="Simone Holst" w:date="2024-11-04T14:23:00Z">
        <w:r w:rsidR="005F5FA4">
          <w:rPr>
            <w:rFonts w:ascii="Times New Roman" w:eastAsia="Times New Roman" w:hAnsi="Times New Roman" w:cs="Times New Roman"/>
            <w:sz w:val="24"/>
            <w:szCs w:val="20"/>
            <w:lang w:eastAsia="en-GB"/>
          </w:rPr>
          <w:t xml:space="preserve"> efter aftale med Trafikstyrelsen</w:t>
        </w:r>
      </w:ins>
      <w:ins w:id="146" w:author="Jacqueline Leisner Kiefer" w:date="2025-02-05T10:46:00Z">
        <w:r w:rsidR="00BD2269">
          <w:rPr>
            <w:rFonts w:ascii="Times New Roman" w:eastAsia="Times New Roman" w:hAnsi="Times New Roman" w:cs="Times New Roman"/>
            <w:sz w:val="24"/>
            <w:szCs w:val="20"/>
            <w:lang w:eastAsia="en-GB"/>
          </w:rPr>
          <w:t>,</w:t>
        </w:r>
      </w:ins>
      <w:ins w:id="147" w:author="Simone Holst" w:date="2024-11-04T14:23:00Z">
        <w:r w:rsidR="005F5FA4">
          <w:rPr>
            <w:rFonts w:ascii="Times New Roman" w:eastAsia="Times New Roman" w:hAnsi="Times New Roman" w:cs="Times New Roman"/>
            <w:sz w:val="24"/>
            <w:szCs w:val="20"/>
            <w:lang w:eastAsia="en-GB"/>
          </w:rPr>
          <w:t xml:space="preserve"> </w:t>
        </w:r>
      </w:ins>
      <w:r w:rsidRPr="005974B1">
        <w:rPr>
          <w:rFonts w:ascii="Times New Roman" w:eastAsia="Times New Roman" w:hAnsi="Times New Roman" w:cs="Times New Roman"/>
          <w:sz w:val="24"/>
          <w:szCs w:val="20"/>
          <w:lang w:eastAsia="en-GB"/>
        </w:rPr>
        <w:t>kompetence- og uddannelseskrav til de fjernpiloter, der skal flyve i henhold til dette kapitel.</w:t>
      </w:r>
    </w:p>
    <w:p w14:paraId="256A3217" w14:textId="0B1E565E"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2.</w:t>
      </w:r>
      <w:r w:rsidRPr="005974B1">
        <w:rPr>
          <w:rFonts w:ascii="Times New Roman" w:eastAsia="Times New Roman" w:hAnsi="Times New Roman" w:cs="Times New Roman"/>
          <w:sz w:val="24"/>
          <w:szCs w:val="20"/>
          <w:lang w:eastAsia="en-GB"/>
        </w:rPr>
        <w:t xml:space="preserve"> En offentlig myndigheds </w:t>
      </w:r>
      <w:ins w:id="148" w:author="Simone Holst" w:date="2025-01-29T11:12:00Z">
        <w:r w:rsidR="00CA3E7E">
          <w:rPr>
            <w:rFonts w:ascii="Times New Roman" w:eastAsia="Times New Roman" w:hAnsi="Times New Roman" w:cs="Times New Roman"/>
            <w:sz w:val="24"/>
            <w:szCs w:val="20"/>
            <w:lang w:eastAsia="en-GB"/>
          </w:rPr>
          <w:t xml:space="preserve">eller beredskabsmyndigheds </w:t>
        </w:r>
      </w:ins>
      <w:r w:rsidRPr="005974B1">
        <w:rPr>
          <w:rFonts w:ascii="Times New Roman" w:eastAsia="Times New Roman" w:hAnsi="Times New Roman" w:cs="Times New Roman"/>
          <w:sz w:val="24"/>
          <w:szCs w:val="20"/>
          <w:lang w:eastAsia="en-GB"/>
        </w:rPr>
        <w:t>fjernpiloter skal efter gennemførelse af uddannelse løbende vedligeholde og udbygge deres flyvefærdigheder i henhold til dette kapitel.</w:t>
      </w:r>
    </w:p>
    <w:p w14:paraId="7610615D" w14:textId="747ABB3A"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lastRenderedPageBreak/>
        <w:t xml:space="preserve">  </w:t>
      </w:r>
      <w:r w:rsidRPr="005974B1">
        <w:rPr>
          <w:rFonts w:ascii="Times New Roman" w:eastAsia="Times New Roman" w:hAnsi="Times New Roman" w:cs="Times New Roman"/>
          <w:i/>
          <w:iCs/>
          <w:sz w:val="24"/>
          <w:szCs w:val="20"/>
          <w:lang w:eastAsia="en-GB"/>
        </w:rPr>
        <w:t>Stk. 3.</w:t>
      </w:r>
      <w:r w:rsidRPr="005974B1">
        <w:rPr>
          <w:rFonts w:ascii="Times New Roman" w:eastAsia="Times New Roman" w:hAnsi="Times New Roman" w:cs="Times New Roman"/>
          <w:sz w:val="24"/>
          <w:szCs w:val="20"/>
          <w:lang w:eastAsia="en-GB"/>
        </w:rPr>
        <w:t xml:space="preserve"> Fjernpiloter omfattet af stk. 1 og 2, må kun anvende drone i henhold til dette kapitel, hvis fjernpiloten har gennemført uddannelse </w:t>
      </w:r>
      <w:ins w:id="149" w:author="Simone Holst" w:date="2025-01-29T11:12:00Z">
        <w:r w:rsidR="002879CB">
          <w:rPr>
            <w:rFonts w:ascii="Times New Roman" w:eastAsia="Times New Roman" w:hAnsi="Times New Roman" w:cs="Times New Roman"/>
            <w:sz w:val="24"/>
            <w:szCs w:val="20"/>
            <w:lang w:eastAsia="en-GB"/>
          </w:rPr>
          <w:t xml:space="preserve">og eventuel videreuddannelse </w:t>
        </w:r>
      </w:ins>
      <w:r w:rsidRPr="005974B1">
        <w:rPr>
          <w:rFonts w:ascii="Times New Roman" w:eastAsia="Times New Roman" w:hAnsi="Times New Roman" w:cs="Times New Roman"/>
          <w:sz w:val="24"/>
          <w:szCs w:val="20"/>
          <w:lang w:eastAsia="en-GB"/>
        </w:rPr>
        <w:t>i henhold til de procedurer, der aftales efter stk. 1.</w:t>
      </w:r>
    </w:p>
    <w:p w14:paraId="63324F58" w14:textId="77777777" w:rsidR="00983262" w:rsidRDefault="00983262" w:rsidP="00E35393">
      <w:pPr>
        <w:spacing w:after="0" w:line="276" w:lineRule="auto"/>
        <w:rPr>
          <w:rFonts w:ascii="Times New Roman" w:eastAsia="Times New Roman" w:hAnsi="Times New Roman" w:cs="Times New Roman"/>
          <w:sz w:val="24"/>
          <w:szCs w:val="20"/>
          <w:lang w:eastAsia="en-GB"/>
        </w:rPr>
      </w:pPr>
    </w:p>
    <w:p w14:paraId="6D7411C9" w14:textId="67C33EAD" w:rsidR="00E35393" w:rsidRPr="00983262" w:rsidRDefault="00E35393" w:rsidP="00983262">
      <w:pPr>
        <w:spacing w:after="0" w:line="276" w:lineRule="auto"/>
        <w:jc w:val="center"/>
        <w:rPr>
          <w:rFonts w:ascii="Times New Roman" w:eastAsia="Times New Roman" w:hAnsi="Times New Roman" w:cs="Times New Roman"/>
          <w:i/>
          <w:iCs/>
          <w:sz w:val="24"/>
          <w:szCs w:val="20"/>
          <w:lang w:eastAsia="en-GB"/>
        </w:rPr>
      </w:pPr>
      <w:r w:rsidRPr="00983262">
        <w:rPr>
          <w:rFonts w:ascii="Times New Roman" w:eastAsia="Times New Roman" w:hAnsi="Times New Roman" w:cs="Times New Roman"/>
          <w:i/>
          <w:iCs/>
          <w:sz w:val="24"/>
          <w:szCs w:val="20"/>
          <w:lang w:eastAsia="en-GB"/>
        </w:rPr>
        <w:t>Generelle sikkerhedsregler</w:t>
      </w:r>
      <w:del w:id="150" w:author="Simone Holst" w:date="2025-01-29T11:23:00Z">
        <w:r w:rsidRPr="00983262" w:rsidDel="00F44458">
          <w:rPr>
            <w:rFonts w:ascii="Times New Roman" w:eastAsia="Times New Roman" w:hAnsi="Times New Roman" w:cs="Times New Roman"/>
            <w:i/>
            <w:iCs/>
            <w:sz w:val="24"/>
            <w:szCs w:val="20"/>
            <w:lang w:eastAsia="en-GB"/>
          </w:rPr>
          <w:delText xml:space="preserve"> ved statsflyvninger</w:delText>
        </w:r>
      </w:del>
    </w:p>
    <w:p w14:paraId="18DB4688"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2F2D8249" w14:textId="512BFE7C" w:rsidR="00E35393" w:rsidRPr="005974B1" w:rsidRDefault="00E35393" w:rsidP="00E35393">
      <w:pPr>
        <w:spacing w:after="0" w:line="276" w:lineRule="auto"/>
        <w:rPr>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27.</w:t>
      </w:r>
      <w:r w:rsidRPr="005974B1">
        <w:rPr>
          <w:rFonts w:ascii="Times New Roman" w:eastAsia="Times New Roman" w:hAnsi="Times New Roman" w:cs="Times New Roman"/>
          <w:sz w:val="24"/>
          <w:szCs w:val="20"/>
          <w:lang w:eastAsia="en-GB"/>
        </w:rPr>
        <w:t> Droneoperationer efter reglerne i dette kapitel skal ske med agtpågivenhed, forsigtighed og iagttagelse af de flyvesikkerhedsrisici, som operationen kan medføre.</w:t>
      </w:r>
      <w:ins w:id="151" w:author="Simone Holst" w:date="2024-11-04T14:23:00Z">
        <w:r w:rsidR="005F5FA4">
          <w:rPr>
            <w:rFonts w:ascii="Times New Roman" w:eastAsia="Times New Roman" w:hAnsi="Times New Roman" w:cs="Times New Roman"/>
            <w:sz w:val="24"/>
            <w:szCs w:val="20"/>
            <w:lang w:eastAsia="en-GB"/>
          </w:rPr>
          <w:t xml:space="preserve"> </w:t>
        </w:r>
      </w:ins>
      <w:ins w:id="152" w:author="Simone Holst" w:date="2025-01-29T11:14:00Z">
        <w:r w:rsidR="00DD698E">
          <w:rPr>
            <w:rFonts w:ascii="Times New Roman" w:eastAsia="Times New Roman" w:hAnsi="Times New Roman" w:cs="Times New Roman"/>
            <w:sz w:val="24"/>
            <w:szCs w:val="20"/>
            <w:lang w:eastAsia="en-GB"/>
          </w:rPr>
          <w:t>Den offentlige m</w:t>
        </w:r>
      </w:ins>
      <w:ins w:id="153" w:author="Simone Holst" w:date="2024-11-04T14:23:00Z">
        <w:r w:rsidR="005F5FA4">
          <w:rPr>
            <w:rFonts w:ascii="Times New Roman" w:eastAsia="Times New Roman" w:hAnsi="Times New Roman" w:cs="Times New Roman"/>
            <w:sz w:val="24"/>
            <w:szCs w:val="20"/>
            <w:lang w:eastAsia="en-GB"/>
          </w:rPr>
          <w:t>yndighed</w:t>
        </w:r>
      </w:ins>
      <w:ins w:id="154" w:author="Simone Holst" w:date="2025-01-29T11:14:00Z">
        <w:r w:rsidR="00DD698E">
          <w:rPr>
            <w:rFonts w:ascii="Times New Roman" w:eastAsia="Times New Roman" w:hAnsi="Times New Roman" w:cs="Times New Roman"/>
            <w:sz w:val="24"/>
            <w:szCs w:val="20"/>
            <w:lang w:eastAsia="en-GB"/>
          </w:rPr>
          <w:t xml:space="preserve"> eller beredskabsmyndigheden</w:t>
        </w:r>
      </w:ins>
      <w:ins w:id="155" w:author="Simone Holst" w:date="2024-11-04T14:23:00Z">
        <w:r w:rsidR="005F5FA4">
          <w:rPr>
            <w:rFonts w:ascii="Times New Roman" w:eastAsia="Times New Roman" w:hAnsi="Times New Roman" w:cs="Times New Roman"/>
            <w:sz w:val="24"/>
            <w:szCs w:val="20"/>
            <w:lang w:eastAsia="en-GB"/>
          </w:rPr>
          <w:t xml:space="preserve"> skal sammen med Trafikstyrelsen sikre, at der sker adskillelse mellem myndighedens drone og eventuelle civile luftfartøjer, både bemandede og ubemandede, som flyver i området, hvor dronen skal flyves.</w:t>
        </w:r>
      </w:ins>
    </w:p>
    <w:p w14:paraId="7FEBEACE" w14:textId="6C7DECB7"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2.</w:t>
      </w:r>
      <w:r w:rsidRPr="005974B1">
        <w:rPr>
          <w:rFonts w:ascii="Times New Roman" w:eastAsia="Times New Roman" w:hAnsi="Times New Roman" w:cs="Times New Roman"/>
          <w:sz w:val="24"/>
          <w:szCs w:val="20"/>
          <w:lang w:eastAsia="en-GB"/>
        </w:rPr>
        <w:t xml:space="preserve"> Inden påbegyndelse af </w:t>
      </w:r>
      <w:ins w:id="156" w:author="Simone Holst" w:date="2024-12-05T10:05:00Z">
        <w:r w:rsidR="00074DD8">
          <w:rPr>
            <w:rFonts w:ascii="Times New Roman" w:eastAsia="Times New Roman" w:hAnsi="Times New Roman" w:cs="Times New Roman"/>
            <w:sz w:val="24"/>
            <w:szCs w:val="20"/>
            <w:lang w:eastAsia="en-GB"/>
          </w:rPr>
          <w:t>drone</w:t>
        </w:r>
      </w:ins>
      <w:r w:rsidRPr="005974B1">
        <w:rPr>
          <w:rFonts w:ascii="Times New Roman" w:eastAsia="Times New Roman" w:hAnsi="Times New Roman" w:cs="Times New Roman"/>
          <w:sz w:val="24"/>
          <w:szCs w:val="20"/>
          <w:lang w:eastAsia="en-GB"/>
        </w:rPr>
        <w:t>operationer efter dette kapitel, skal den offentlige myndighed</w:t>
      </w:r>
      <w:ins w:id="157" w:author="Simone Holst" w:date="2025-01-29T11:14:00Z">
        <w:r w:rsidR="005A2158">
          <w:rPr>
            <w:rFonts w:ascii="Times New Roman" w:eastAsia="Times New Roman" w:hAnsi="Times New Roman" w:cs="Times New Roman"/>
            <w:sz w:val="24"/>
            <w:szCs w:val="20"/>
            <w:lang w:eastAsia="en-GB"/>
          </w:rPr>
          <w:t xml:space="preserve"> eller beredskabsmyndigheden</w:t>
        </w:r>
      </w:ins>
      <w:r w:rsidRPr="005974B1">
        <w:rPr>
          <w:rFonts w:ascii="Times New Roman" w:eastAsia="Times New Roman" w:hAnsi="Times New Roman" w:cs="Times New Roman"/>
          <w:sz w:val="24"/>
          <w:szCs w:val="20"/>
          <w:lang w:eastAsia="en-GB"/>
        </w:rPr>
        <w:t xml:space="preserve"> foretage en operationel risikovurdering i overensstemmelse med bilag 3.</w:t>
      </w:r>
      <w:ins w:id="158" w:author="Simone Holst" w:date="2024-11-04T14:23:00Z">
        <w:r w:rsidR="005F5FA4">
          <w:rPr>
            <w:rFonts w:ascii="Times New Roman" w:eastAsia="Times New Roman" w:hAnsi="Times New Roman" w:cs="Times New Roman"/>
            <w:sz w:val="24"/>
            <w:szCs w:val="20"/>
            <w:lang w:eastAsia="en-GB"/>
          </w:rPr>
          <w:t xml:space="preserve"> Den operationelle risikovurdering skal være fastsat i en procedure eller et scenarie</w:t>
        </w:r>
      </w:ins>
      <w:ins w:id="159" w:author="Simone Holst" w:date="2024-12-05T09:57:00Z">
        <w:r w:rsidR="00F613C5">
          <w:rPr>
            <w:rFonts w:ascii="Times New Roman" w:eastAsia="Times New Roman" w:hAnsi="Times New Roman" w:cs="Times New Roman"/>
            <w:sz w:val="24"/>
            <w:szCs w:val="20"/>
            <w:lang w:eastAsia="en-GB"/>
          </w:rPr>
          <w:t>, som er udarbejdet af myndigheden og Trafikstyrelsen</w:t>
        </w:r>
      </w:ins>
      <w:ins w:id="160" w:author="Simone Holst" w:date="2024-11-04T14:23:00Z">
        <w:r w:rsidR="005F5FA4">
          <w:rPr>
            <w:rFonts w:ascii="Times New Roman" w:eastAsia="Times New Roman" w:hAnsi="Times New Roman" w:cs="Times New Roman"/>
            <w:sz w:val="24"/>
            <w:szCs w:val="20"/>
            <w:lang w:eastAsia="en-GB"/>
          </w:rPr>
          <w:t>.</w:t>
        </w:r>
      </w:ins>
    </w:p>
    <w:p w14:paraId="189BDB32" w14:textId="4EB1F750"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3.</w:t>
      </w:r>
      <w:r w:rsidRPr="005974B1">
        <w:rPr>
          <w:rFonts w:ascii="Times New Roman" w:eastAsia="Times New Roman" w:hAnsi="Times New Roman" w:cs="Times New Roman"/>
          <w:sz w:val="24"/>
          <w:szCs w:val="20"/>
          <w:lang w:eastAsia="en-GB"/>
        </w:rPr>
        <w:t xml:space="preserve"> I </w:t>
      </w:r>
      <w:del w:id="161" w:author="Simone Holst" w:date="2025-01-14T08:41:00Z">
        <w:r w:rsidRPr="005974B1" w:rsidDel="00383844">
          <w:rPr>
            <w:rFonts w:ascii="Times New Roman" w:eastAsia="Times New Roman" w:hAnsi="Times New Roman" w:cs="Times New Roman"/>
            <w:sz w:val="24"/>
            <w:szCs w:val="20"/>
            <w:lang w:eastAsia="en-GB"/>
          </w:rPr>
          <w:delText xml:space="preserve">det omfang det aftales, at der skal ske en indberetning i </w:delText>
        </w:r>
      </w:del>
      <w:r w:rsidRPr="005974B1">
        <w:rPr>
          <w:rFonts w:ascii="Times New Roman" w:eastAsia="Times New Roman" w:hAnsi="Times New Roman" w:cs="Times New Roman"/>
          <w:sz w:val="24"/>
          <w:szCs w:val="20"/>
          <w:lang w:eastAsia="en-GB"/>
        </w:rPr>
        <w:t>tilfælde af havari</w:t>
      </w:r>
      <w:ins w:id="162" w:author="Simone Holst" w:date="2025-01-14T08:40:00Z">
        <w:r w:rsidR="00383844">
          <w:rPr>
            <w:rFonts w:ascii="Times New Roman" w:eastAsia="Times New Roman" w:hAnsi="Times New Roman" w:cs="Times New Roman"/>
            <w:sz w:val="24"/>
            <w:szCs w:val="20"/>
            <w:lang w:eastAsia="en-GB"/>
          </w:rPr>
          <w:t>,</w:t>
        </w:r>
      </w:ins>
      <w:del w:id="163" w:author="Simone Holst" w:date="2025-01-14T08:40:00Z">
        <w:r w:rsidRPr="005974B1" w:rsidDel="00383844">
          <w:rPr>
            <w:rFonts w:ascii="Times New Roman" w:eastAsia="Times New Roman" w:hAnsi="Times New Roman" w:cs="Times New Roman"/>
            <w:sz w:val="24"/>
            <w:szCs w:val="20"/>
            <w:lang w:eastAsia="en-GB"/>
          </w:rPr>
          <w:delText xml:space="preserve"> eller</w:delText>
        </w:r>
      </w:del>
      <w:r w:rsidRPr="005974B1">
        <w:rPr>
          <w:rFonts w:ascii="Times New Roman" w:eastAsia="Times New Roman" w:hAnsi="Times New Roman" w:cs="Times New Roman"/>
          <w:sz w:val="24"/>
          <w:szCs w:val="20"/>
          <w:lang w:eastAsia="en-GB"/>
        </w:rPr>
        <w:t xml:space="preserve"> nærved-havari</w:t>
      </w:r>
      <w:ins w:id="164" w:author="Simone Holst" w:date="2025-01-14T08:40:00Z">
        <w:r w:rsidR="00383844">
          <w:rPr>
            <w:rFonts w:ascii="Times New Roman" w:eastAsia="Times New Roman" w:hAnsi="Times New Roman" w:cs="Times New Roman"/>
            <w:sz w:val="24"/>
            <w:szCs w:val="20"/>
            <w:lang w:eastAsia="en-GB"/>
          </w:rPr>
          <w:t xml:space="preserve"> eller hændelse</w:t>
        </w:r>
      </w:ins>
      <w:r w:rsidRPr="005974B1">
        <w:rPr>
          <w:rFonts w:ascii="Times New Roman" w:eastAsia="Times New Roman" w:hAnsi="Times New Roman" w:cs="Times New Roman"/>
          <w:sz w:val="24"/>
          <w:szCs w:val="20"/>
          <w:lang w:eastAsia="en-GB"/>
        </w:rPr>
        <w:t xml:space="preserve">, skal den offentlige myndighed </w:t>
      </w:r>
      <w:ins w:id="165" w:author="Simone Holst" w:date="2025-01-29T11:14:00Z">
        <w:r w:rsidR="005A3C46">
          <w:rPr>
            <w:rFonts w:ascii="Times New Roman" w:eastAsia="Times New Roman" w:hAnsi="Times New Roman" w:cs="Times New Roman"/>
            <w:sz w:val="24"/>
            <w:szCs w:val="20"/>
            <w:lang w:eastAsia="en-GB"/>
          </w:rPr>
          <w:t xml:space="preserve">eller </w:t>
        </w:r>
      </w:ins>
      <w:ins w:id="166" w:author="Simone Holst" w:date="2025-01-29T11:15:00Z">
        <w:r w:rsidR="005A3C46">
          <w:rPr>
            <w:rFonts w:ascii="Times New Roman" w:eastAsia="Times New Roman" w:hAnsi="Times New Roman" w:cs="Times New Roman"/>
            <w:sz w:val="24"/>
            <w:szCs w:val="20"/>
            <w:lang w:eastAsia="en-GB"/>
          </w:rPr>
          <w:t xml:space="preserve">beredskabsmyndigheden </w:t>
        </w:r>
      </w:ins>
      <w:r w:rsidRPr="005974B1">
        <w:rPr>
          <w:rFonts w:ascii="Times New Roman" w:eastAsia="Times New Roman" w:hAnsi="Times New Roman" w:cs="Times New Roman"/>
          <w:sz w:val="24"/>
          <w:szCs w:val="20"/>
          <w:lang w:eastAsia="en-GB"/>
        </w:rPr>
        <w:t>udarbejde en hændelsesindberetning, der bl.a. indeholder oplysninger om operationen, risikovurderingen og afbødende foranstaltninger.</w:t>
      </w:r>
    </w:p>
    <w:p w14:paraId="2E34D878" w14:textId="77777777"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4.</w:t>
      </w:r>
      <w:r w:rsidRPr="005974B1">
        <w:rPr>
          <w:rFonts w:ascii="Times New Roman" w:eastAsia="Times New Roman" w:hAnsi="Times New Roman" w:cs="Times New Roman"/>
          <w:sz w:val="24"/>
          <w:szCs w:val="20"/>
          <w:lang w:eastAsia="en-GB"/>
        </w:rPr>
        <w:t> En hændelsesindberetning efter stk. 3 skal indrapporteres efter Europa-Parlamentets og Rådets forordning (EU) 376/2014 af 3. april 2014.</w:t>
      </w:r>
    </w:p>
    <w:p w14:paraId="4CB5A25F" w14:textId="77777777" w:rsidR="00867D27" w:rsidRDefault="00867D27" w:rsidP="00E35393">
      <w:pPr>
        <w:spacing w:after="0" w:line="276" w:lineRule="auto"/>
        <w:rPr>
          <w:ins w:id="167" w:author="Simone Holst" w:date="2025-01-14T08:40:00Z"/>
          <w:rFonts w:ascii="Times New Roman" w:eastAsia="Times New Roman" w:hAnsi="Times New Roman" w:cs="Times New Roman"/>
          <w:sz w:val="24"/>
          <w:szCs w:val="20"/>
          <w:lang w:eastAsia="en-GB"/>
        </w:rPr>
      </w:pPr>
    </w:p>
    <w:p w14:paraId="3C613C20" w14:textId="118C4166" w:rsidR="00E35393" w:rsidRPr="00867D27" w:rsidRDefault="00E35393" w:rsidP="00867D27">
      <w:pPr>
        <w:spacing w:after="0" w:line="276" w:lineRule="auto"/>
        <w:jc w:val="center"/>
        <w:rPr>
          <w:rFonts w:ascii="Times New Roman" w:eastAsia="Times New Roman" w:hAnsi="Times New Roman" w:cs="Times New Roman"/>
          <w:i/>
          <w:iCs/>
          <w:sz w:val="24"/>
          <w:szCs w:val="20"/>
          <w:lang w:eastAsia="en-GB"/>
        </w:rPr>
      </w:pPr>
      <w:r w:rsidRPr="00867D27">
        <w:rPr>
          <w:rFonts w:ascii="Times New Roman" w:eastAsia="Times New Roman" w:hAnsi="Times New Roman" w:cs="Times New Roman"/>
          <w:i/>
          <w:iCs/>
          <w:sz w:val="24"/>
          <w:szCs w:val="20"/>
          <w:lang w:eastAsia="en-GB"/>
        </w:rPr>
        <w:t>Droneoperationer tæt på eller over flyvesikringskritiske områder og andre geografiske dronezoner</w:t>
      </w:r>
    </w:p>
    <w:p w14:paraId="794C6ADE"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03ACBF49" w14:textId="1D2BECD8" w:rsidR="00E35393" w:rsidRPr="005974B1" w:rsidRDefault="00E35393" w:rsidP="00E35393">
      <w:pPr>
        <w:spacing w:after="0" w:line="276" w:lineRule="auto"/>
        <w:rPr>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28.</w:t>
      </w:r>
      <w:r w:rsidRPr="005974B1">
        <w:rPr>
          <w:rFonts w:ascii="Times New Roman" w:eastAsia="Times New Roman" w:hAnsi="Times New Roman" w:cs="Times New Roman"/>
          <w:sz w:val="24"/>
          <w:szCs w:val="20"/>
          <w:lang w:eastAsia="en-GB"/>
        </w:rPr>
        <w:t> En offentlig myndighed</w:t>
      </w:r>
      <w:ins w:id="168" w:author="Simone Holst" w:date="2025-01-29T11:24:00Z">
        <w:r w:rsidR="00F44458">
          <w:rPr>
            <w:rFonts w:ascii="Times New Roman" w:eastAsia="Times New Roman" w:hAnsi="Times New Roman" w:cs="Times New Roman"/>
            <w:sz w:val="24"/>
            <w:szCs w:val="20"/>
            <w:lang w:eastAsia="en-GB"/>
          </w:rPr>
          <w:t xml:space="preserve"> eller beredskabsmyndighed</w:t>
        </w:r>
      </w:ins>
      <w:r w:rsidRPr="005974B1">
        <w:rPr>
          <w:rFonts w:ascii="Times New Roman" w:eastAsia="Times New Roman" w:hAnsi="Times New Roman" w:cs="Times New Roman"/>
          <w:sz w:val="24"/>
          <w:szCs w:val="20"/>
          <w:lang w:eastAsia="en-GB"/>
        </w:rPr>
        <w:t xml:space="preserve"> kan foretage </w:t>
      </w:r>
      <w:del w:id="169" w:author="Simone Holst [2]" w:date="2025-02-06T14:35:00Z">
        <w:r w:rsidRPr="005974B1" w:rsidDel="00F243BB">
          <w:rPr>
            <w:rFonts w:ascii="Times New Roman" w:eastAsia="Times New Roman" w:hAnsi="Times New Roman" w:cs="Times New Roman"/>
            <w:sz w:val="24"/>
            <w:szCs w:val="20"/>
            <w:lang w:eastAsia="en-GB"/>
          </w:rPr>
          <w:delText xml:space="preserve">operative </w:delText>
        </w:r>
      </w:del>
      <w:ins w:id="170" w:author="Simone Holst [2]" w:date="2025-02-06T14:35:00Z">
        <w:r w:rsidR="00F243BB">
          <w:rPr>
            <w:rFonts w:ascii="Times New Roman" w:eastAsia="Times New Roman" w:hAnsi="Times New Roman" w:cs="Times New Roman"/>
            <w:sz w:val="24"/>
            <w:szCs w:val="20"/>
            <w:lang w:eastAsia="en-GB"/>
          </w:rPr>
          <w:t>drone</w:t>
        </w:r>
      </w:ins>
      <w:r w:rsidRPr="005974B1">
        <w:rPr>
          <w:rFonts w:ascii="Times New Roman" w:eastAsia="Times New Roman" w:hAnsi="Times New Roman" w:cs="Times New Roman"/>
          <w:sz w:val="24"/>
          <w:szCs w:val="20"/>
          <w:lang w:eastAsia="en-GB"/>
        </w:rPr>
        <w:t>operationer over områder samt over flyvehøjder eller tættere på end de afstandskrav, der er fastsat for indehavere af kompetencecertifikat i § 9 og § 10</w:t>
      </w:r>
      <w:ins w:id="171" w:author="Jacqueline Leisner Kiefer" w:date="2025-02-05T10:57:00Z">
        <w:r w:rsidR="00D00338">
          <w:rPr>
            <w:rFonts w:ascii="Times New Roman" w:eastAsia="Times New Roman" w:hAnsi="Times New Roman" w:cs="Times New Roman"/>
            <w:sz w:val="24"/>
            <w:szCs w:val="20"/>
            <w:lang w:eastAsia="en-GB"/>
          </w:rPr>
          <w:t>,</w:t>
        </w:r>
      </w:ins>
      <w:r w:rsidRPr="005974B1">
        <w:rPr>
          <w:rFonts w:ascii="Times New Roman" w:eastAsia="Times New Roman" w:hAnsi="Times New Roman" w:cs="Times New Roman"/>
          <w:sz w:val="24"/>
          <w:szCs w:val="20"/>
          <w:lang w:eastAsia="en-GB"/>
        </w:rPr>
        <w:t xml:space="preserve"> efter procedurer aftalt mellem den offentlige myndighed </w:t>
      </w:r>
      <w:ins w:id="172" w:author="Simone Holst" w:date="2025-01-29T11:24:00Z">
        <w:r w:rsidR="00F44458">
          <w:rPr>
            <w:rFonts w:ascii="Times New Roman" w:eastAsia="Times New Roman" w:hAnsi="Times New Roman" w:cs="Times New Roman"/>
            <w:sz w:val="24"/>
            <w:szCs w:val="20"/>
            <w:lang w:eastAsia="en-GB"/>
          </w:rPr>
          <w:t xml:space="preserve">eller beredskabsmyndighed </w:t>
        </w:r>
      </w:ins>
      <w:r w:rsidRPr="005974B1">
        <w:rPr>
          <w:rFonts w:ascii="Times New Roman" w:eastAsia="Times New Roman" w:hAnsi="Times New Roman" w:cs="Times New Roman"/>
          <w:sz w:val="24"/>
          <w:szCs w:val="20"/>
          <w:lang w:eastAsia="en-GB"/>
        </w:rPr>
        <w:t>og Trafikstyrelsen.</w:t>
      </w:r>
    </w:p>
    <w:p w14:paraId="15331815" w14:textId="5A9AF6F5"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2.</w:t>
      </w:r>
      <w:r w:rsidRPr="005974B1">
        <w:rPr>
          <w:rFonts w:ascii="Times New Roman" w:eastAsia="Times New Roman" w:hAnsi="Times New Roman" w:cs="Times New Roman"/>
          <w:sz w:val="24"/>
          <w:szCs w:val="20"/>
          <w:lang w:eastAsia="en-GB"/>
        </w:rPr>
        <w:t xml:space="preserve"> Hvis der ikke er fastsat en procedure i henhold til stk. 1, kan den offentlige myndighed </w:t>
      </w:r>
      <w:ins w:id="173" w:author="Simone Holst" w:date="2025-01-29T11:24:00Z">
        <w:r w:rsidR="00F44458">
          <w:rPr>
            <w:rFonts w:ascii="Times New Roman" w:eastAsia="Times New Roman" w:hAnsi="Times New Roman" w:cs="Times New Roman"/>
            <w:sz w:val="24"/>
            <w:szCs w:val="20"/>
            <w:lang w:eastAsia="en-GB"/>
          </w:rPr>
          <w:t xml:space="preserve">eller beredskabsmyndighed </w:t>
        </w:r>
      </w:ins>
      <w:r w:rsidRPr="005974B1">
        <w:rPr>
          <w:rFonts w:ascii="Times New Roman" w:eastAsia="Times New Roman" w:hAnsi="Times New Roman" w:cs="Times New Roman"/>
          <w:sz w:val="24"/>
          <w:szCs w:val="20"/>
          <w:lang w:eastAsia="en-GB"/>
        </w:rPr>
        <w:t>på stedet aftale vilkår for den konkrete droneoperation med relevante aktører.</w:t>
      </w:r>
    </w:p>
    <w:p w14:paraId="642F98D2" w14:textId="05F5D8DA" w:rsidR="00E35393" w:rsidRPr="005974B1" w:rsidRDefault="00E35393" w:rsidP="003B327C">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3.</w:t>
      </w:r>
      <w:r w:rsidRPr="005974B1">
        <w:rPr>
          <w:rFonts w:ascii="Times New Roman" w:eastAsia="Times New Roman" w:hAnsi="Times New Roman" w:cs="Times New Roman"/>
          <w:sz w:val="24"/>
          <w:szCs w:val="20"/>
          <w:lang w:eastAsia="en-GB"/>
        </w:rPr>
        <w:t> En aftale efter stk. 2 skal kunne dokumenteres og skal efter anmodning fremsendes til Trafikstyrelsen.</w:t>
      </w:r>
    </w:p>
    <w:p w14:paraId="11069D2A"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5FE5BC82" w14:textId="6E0FB63F" w:rsidR="0013777C" w:rsidRDefault="00E35393" w:rsidP="00E35393">
      <w:pPr>
        <w:spacing w:after="0" w:line="276" w:lineRule="auto"/>
        <w:rPr>
          <w:ins w:id="174" w:author="Simone Holst" w:date="2024-12-05T10:10:00Z"/>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29.</w:t>
      </w:r>
      <w:r w:rsidRPr="005974B1">
        <w:rPr>
          <w:rFonts w:ascii="Times New Roman" w:eastAsia="Times New Roman" w:hAnsi="Times New Roman" w:cs="Times New Roman"/>
          <w:sz w:val="24"/>
          <w:szCs w:val="20"/>
          <w:lang w:eastAsia="en-GB"/>
        </w:rPr>
        <w:t xml:space="preserve"> En offentlig myndighed </w:t>
      </w:r>
      <w:ins w:id="175" w:author="Simone Holst" w:date="2025-01-29T11:24:00Z">
        <w:r w:rsidR="00F44458">
          <w:rPr>
            <w:rFonts w:ascii="Times New Roman" w:eastAsia="Times New Roman" w:hAnsi="Times New Roman" w:cs="Times New Roman"/>
            <w:sz w:val="24"/>
            <w:szCs w:val="20"/>
            <w:lang w:eastAsia="en-GB"/>
          </w:rPr>
          <w:t>eller beredsk</w:t>
        </w:r>
      </w:ins>
      <w:ins w:id="176" w:author="Simone Holst" w:date="2025-01-29T11:25:00Z">
        <w:r w:rsidR="00F44458">
          <w:rPr>
            <w:rFonts w:ascii="Times New Roman" w:eastAsia="Times New Roman" w:hAnsi="Times New Roman" w:cs="Times New Roman"/>
            <w:sz w:val="24"/>
            <w:szCs w:val="20"/>
            <w:lang w:eastAsia="en-GB"/>
          </w:rPr>
          <w:t xml:space="preserve">absmyndighed </w:t>
        </w:r>
      </w:ins>
      <w:r w:rsidRPr="005974B1">
        <w:rPr>
          <w:rFonts w:ascii="Times New Roman" w:eastAsia="Times New Roman" w:hAnsi="Times New Roman" w:cs="Times New Roman"/>
          <w:sz w:val="24"/>
          <w:szCs w:val="20"/>
          <w:lang w:eastAsia="en-GB"/>
        </w:rPr>
        <w:t xml:space="preserve">kan foretage </w:t>
      </w:r>
      <w:r w:rsidR="00074DD8">
        <w:rPr>
          <w:rFonts w:ascii="Times New Roman" w:eastAsia="Times New Roman" w:hAnsi="Times New Roman" w:cs="Times New Roman"/>
          <w:sz w:val="24"/>
          <w:szCs w:val="20"/>
          <w:lang w:eastAsia="en-GB"/>
        </w:rPr>
        <w:t>drone</w:t>
      </w:r>
      <w:r w:rsidRPr="005974B1">
        <w:rPr>
          <w:rFonts w:ascii="Times New Roman" w:eastAsia="Times New Roman" w:hAnsi="Times New Roman" w:cs="Times New Roman"/>
          <w:sz w:val="24"/>
          <w:szCs w:val="20"/>
          <w:lang w:eastAsia="en-GB"/>
        </w:rPr>
        <w:t xml:space="preserve">operationer over eller horisontalt tættere på end de afstandskrav, </w:t>
      </w:r>
      <w:r w:rsidR="00246D78">
        <w:rPr>
          <w:rFonts w:ascii="Times New Roman" w:eastAsia="Times New Roman" w:hAnsi="Times New Roman" w:cs="Times New Roman"/>
          <w:sz w:val="24"/>
          <w:szCs w:val="20"/>
          <w:lang w:eastAsia="en-GB"/>
        </w:rPr>
        <w:t xml:space="preserve">som </w:t>
      </w:r>
      <w:r w:rsidRPr="005974B1">
        <w:rPr>
          <w:rFonts w:ascii="Times New Roman" w:eastAsia="Times New Roman" w:hAnsi="Times New Roman" w:cs="Times New Roman"/>
          <w:sz w:val="24"/>
          <w:szCs w:val="20"/>
          <w:lang w:eastAsia="en-GB"/>
        </w:rPr>
        <w:t xml:space="preserve">er fastsat for områder og bygninger omfattet af §§ </w:t>
      </w:r>
      <w:ins w:id="177" w:author="Simone Holst" w:date="2025-01-29T11:00:00Z">
        <w:r w:rsidR="00266054">
          <w:rPr>
            <w:rFonts w:ascii="Times New Roman" w:eastAsia="Times New Roman" w:hAnsi="Times New Roman" w:cs="Times New Roman"/>
            <w:sz w:val="24"/>
            <w:szCs w:val="20"/>
            <w:lang w:eastAsia="en-GB"/>
          </w:rPr>
          <w:t>11</w:t>
        </w:r>
      </w:ins>
      <w:del w:id="178" w:author="Simone Holst" w:date="2025-01-29T11:00:00Z">
        <w:r w:rsidRPr="005974B1" w:rsidDel="00266054">
          <w:rPr>
            <w:rFonts w:ascii="Times New Roman" w:eastAsia="Times New Roman" w:hAnsi="Times New Roman" w:cs="Times New Roman"/>
            <w:sz w:val="24"/>
            <w:szCs w:val="20"/>
            <w:lang w:eastAsia="en-GB"/>
          </w:rPr>
          <w:delText>9</w:delText>
        </w:r>
      </w:del>
      <w:r w:rsidRPr="005974B1">
        <w:rPr>
          <w:rFonts w:ascii="Times New Roman" w:eastAsia="Times New Roman" w:hAnsi="Times New Roman" w:cs="Times New Roman"/>
          <w:sz w:val="24"/>
          <w:szCs w:val="20"/>
          <w:lang w:eastAsia="en-GB"/>
        </w:rPr>
        <w:t xml:space="preserve">-19, § 21 og § 24. </w:t>
      </w:r>
      <w:ins w:id="179" w:author="Simone Holst" w:date="2024-12-05T10:02:00Z">
        <w:r w:rsidR="00074DD8">
          <w:rPr>
            <w:rFonts w:ascii="Times New Roman" w:eastAsia="Times New Roman" w:hAnsi="Times New Roman" w:cs="Times New Roman"/>
            <w:sz w:val="24"/>
            <w:szCs w:val="20"/>
            <w:lang w:eastAsia="en-GB"/>
          </w:rPr>
          <w:t xml:space="preserve">Flyves der tæt på </w:t>
        </w:r>
      </w:ins>
      <w:ins w:id="180" w:author="Simone Holst" w:date="2025-02-05T12:07:00Z">
        <w:r w:rsidR="00251A56">
          <w:rPr>
            <w:rFonts w:ascii="Times New Roman" w:eastAsia="Times New Roman" w:hAnsi="Times New Roman" w:cs="Times New Roman"/>
            <w:sz w:val="24"/>
            <w:szCs w:val="20"/>
            <w:lang w:eastAsia="en-GB"/>
          </w:rPr>
          <w:t>f</w:t>
        </w:r>
      </w:ins>
      <w:ins w:id="181" w:author="Simone Holst" w:date="2024-12-05T10:02:00Z">
        <w:r w:rsidR="00074DD8">
          <w:rPr>
            <w:rFonts w:ascii="Times New Roman" w:eastAsia="Times New Roman" w:hAnsi="Times New Roman" w:cs="Times New Roman"/>
            <w:sz w:val="24"/>
            <w:szCs w:val="20"/>
            <w:lang w:eastAsia="en-GB"/>
          </w:rPr>
          <w:t xml:space="preserve">orsvarets områder, skal </w:t>
        </w:r>
      </w:ins>
      <w:ins w:id="182" w:author="Simone Holst" w:date="2025-01-29T11:26:00Z">
        <w:r w:rsidR="006C2144">
          <w:rPr>
            <w:rFonts w:ascii="Times New Roman" w:eastAsia="Times New Roman" w:hAnsi="Times New Roman" w:cs="Times New Roman"/>
            <w:sz w:val="24"/>
            <w:szCs w:val="20"/>
            <w:lang w:eastAsia="en-GB"/>
          </w:rPr>
          <w:t>flyvningen</w:t>
        </w:r>
      </w:ins>
      <w:ins w:id="183" w:author="Simone Holst" w:date="2024-12-05T10:02:00Z">
        <w:r w:rsidR="00074DD8">
          <w:rPr>
            <w:rFonts w:ascii="Times New Roman" w:eastAsia="Times New Roman" w:hAnsi="Times New Roman" w:cs="Times New Roman"/>
            <w:sz w:val="24"/>
            <w:szCs w:val="20"/>
            <w:lang w:eastAsia="en-GB"/>
          </w:rPr>
          <w:t xml:space="preserve"> være koordineret med </w:t>
        </w:r>
      </w:ins>
      <w:ins w:id="184" w:author="Jacqueline Leisner Kiefer" w:date="2025-02-05T11:03:00Z">
        <w:r w:rsidR="00246D78">
          <w:rPr>
            <w:rFonts w:ascii="Times New Roman" w:eastAsia="Times New Roman" w:hAnsi="Times New Roman" w:cs="Times New Roman"/>
            <w:sz w:val="24"/>
            <w:szCs w:val="20"/>
            <w:lang w:eastAsia="en-GB"/>
          </w:rPr>
          <w:t>F</w:t>
        </w:r>
      </w:ins>
      <w:ins w:id="185" w:author="Simone Holst" w:date="2024-12-05T10:02:00Z">
        <w:r w:rsidR="00074DD8">
          <w:rPr>
            <w:rFonts w:ascii="Times New Roman" w:eastAsia="Times New Roman" w:hAnsi="Times New Roman" w:cs="Times New Roman"/>
            <w:sz w:val="24"/>
            <w:szCs w:val="20"/>
            <w:lang w:eastAsia="en-GB"/>
          </w:rPr>
          <w:t>orsvaret. Flyves der i Natura2000 områder, skal Miljøstyrelsen</w:t>
        </w:r>
      </w:ins>
      <w:ins w:id="186" w:author="Simone Holst" w:date="2024-12-05T10:03:00Z">
        <w:r w:rsidR="00074DD8">
          <w:rPr>
            <w:rFonts w:ascii="Times New Roman" w:eastAsia="Times New Roman" w:hAnsi="Times New Roman" w:cs="Times New Roman"/>
            <w:sz w:val="24"/>
            <w:szCs w:val="20"/>
            <w:lang w:eastAsia="en-GB"/>
          </w:rPr>
          <w:t xml:space="preserve"> høres inden </w:t>
        </w:r>
      </w:ins>
      <w:ins w:id="187" w:author="Simone Holst" w:date="2024-12-05T10:07:00Z">
        <w:r w:rsidR="00BF2CE4">
          <w:rPr>
            <w:rFonts w:ascii="Times New Roman" w:eastAsia="Times New Roman" w:hAnsi="Times New Roman" w:cs="Times New Roman"/>
            <w:sz w:val="24"/>
            <w:szCs w:val="20"/>
            <w:lang w:eastAsia="en-GB"/>
          </w:rPr>
          <w:t>flyvningen med drone</w:t>
        </w:r>
      </w:ins>
      <w:ins w:id="188" w:author="Simone Holst" w:date="2024-12-05T10:03:00Z">
        <w:r w:rsidR="00074DD8">
          <w:rPr>
            <w:rFonts w:ascii="Times New Roman" w:eastAsia="Times New Roman" w:hAnsi="Times New Roman" w:cs="Times New Roman"/>
            <w:sz w:val="24"/>
            <w:szCs w:val="20"/>
            <w:lang w:eastAsia="en-GB"/>
          </w:rPr>
          <w:t>, medmindre</w:t>
        </w:r>
      </w:ins>
      <w:ins w:id="189" w:author="Simone Holst" w:date="2024-12-05T10:07:00Z">
        <w:r w:rsidR="00BF2CE4">
          <w:rPr>
            <w:rFonts w:ascii="Times New Roman" w:eastAsia="Times New Roman" w:hAnsi="Times New Roman" w:cs="Times New Roman"/>
            <w:sz w:val="24"/>
            <w:szCs w:val="20"/>
            <w:lang w:eastAsia="en-GB"/>
          </w:rPr>
          <w:t xml:space="preserve"> </w:t>
        </w:r>
      </w:ins>
      <w:ins w:id="190" w:author="Simone Holst" w:date="2024-12-05T10:09:00Z">
        <w:r w:rsidR="0013777C">
          <w:rPr>
            <w:rFonts w:ascii="Times New Roman" w:eastAsia="Times New Roman" w:hAnsi="Times New Roman" w:cs="Times New Roman"/>
            <w:sz w:val="24"/>
            <w:szCs w:val="20"/>
            <w:lang w:eastAsia="en-GB"/>
          </w:rPr>
          <w:t>opgavens hastende karakter</w:t>
        </w:r>
      </w:ins>
      <w:ins w:id="191" w:author="Simone Holst" w:date="2024-12-05T10:10:00Z">
        <w:r w:rsidR="0013777C">
          <w:rPr>
            <w:rFonts w:ascii="Times New Roman" w:eastAsia="Times New Roman" w:hAnsi="Times New Roman" w:cs="Times New Roman"/>
            <w:sz w:val="24"/>
            <w:szCs w:val="20"/>
            <w:lang w:eastAsia="en-GB"/>
          </w:rPr>
          <w:t xml:space="preserve"> </w:t>
        </w:r>
      </w:ins>
      <w:ins w:id="192" w:author="Simone Holst" w:date="2025-01-29T11:26:00Z">
        <w:r w:rsidR="006C2144">
          <w:rPr>
            <w:rFonts w:ascii="Times New Roman" w:eastAsia="Times New Roman" w:hAnsi="Times New Roman" w:cs="Times New Roman"/>
            <w:sz w:val="24"/>
            <w:szCs w:val="20"/>
            <w:lang w:eastAsia="en-GB"/>
          </w:rPr>
          <w:t>gør</w:t>
        </w:r>
      </w:ins>
      <w:ins w:id="193" w:author="Simone Holst" w:date="2024-12-05T10:10:00Z">
        <w:r w:rsidR="0013777C">
          <w:rPr>
            <w:rFonts w:ascii="Times New Roman" w:eastAsia="Times New Roman" w:hAnsi="Times New Roman" w:cs="Times New Roman"/>
            <w:sz w:val="24"/>
            <w:szCs w:val="20"/>
            <w:lang w:eastAsia="en-GB"/>
          </w:rPr>
          <w:t xml:space="preserve">, at </w:t>
        </w:r>
      </w:ins>
      <w:ins w:id="194" w:author="Simone Holst" w:date="2025-01-29T11:26:00Z">
        <w:r w:rsidR="006C2144">
          <w:rPr>
            <w:rFonts w:ascii="Times New Roman" w:eastAsia="Times New Roman" w:hAnsi="Times New Roman" w:cs="Times New Roman"/>
            <w:sz w:val="24"/>
            <w:szCs w:val="20"/>
            <w:lang w:eastAsia="en-GB"/>
          </w:rPr>
          <w:t>formålet med fly</w:t>
        </w:r>
      </w:ins>
      <w:ins w:id="195" w:author="Simone Holst" w:date="2025-01-29T11:27:00Z">
        <w:r w:rsidR="006C2144">
          <w:rPr>
            <w:rFonts w:ascii="Times New Roman" w:eastAsia="Times New Roman" w:hAnsi="Times New Roman" w:cs="Times New Roman"/>
            <w:sz w:val="24"/>
            <w:szCs w:val="20"/>
            <w:lang w:eastAsia="en-GB"/>
          </w:rPr>
          <w:t>vningen forspildes</w:t>
        </w:r>
      </w:ins>
      <w:ins w:id="196" w:author="Simone Holst" w:date="2024-12-05T10:10:00Z">
        <w:r w:rsidR="0013777C">
          <w:rPr>
            <w:rFonts w:ascii="Times New Roman" w:eastAsia="Times New Roman" w:hAnsi="Times New Roman" w:cs="Times New Roman"/>
            <w:sz w:val="24"/>
            <w:szCs w:val="20"/>
            <w:lang w:eastAsia="en-GB"/>
          </w:rPr>
          <w:t>.</w:t>
        </w:r>
      </w:ins>
    </w:p>
    <w:p w14:paraId="45C804D0" w14:textId="71D30321" w:rsidR="00E35393" w:rsidRPr="005974B1" w:rsidRDefault="0013777C" w:rsidP="00E35393">
      <w:pPr>
        <w:spacing w:after="0" w:line="276" w:lineRule="auto"/>
        <w:rPr>
          <w:rFonts w:ascii="Times New Roman" w:eastAsia="Times New Roman" w:hAnsi="Times New Roman" w:cs="Times New Roman"/>
          <w:sz w:val="24"/>
          <w:szCs w:val="20"/>
          <w:lang w:eastAsia="en-GB"/>
        </w:rPr>
      </w:pPr>
      <w:ins w:id="197" w:author="Simone Holst" w:date="2024-12-05T10:09:00Z">
        <w:r>
          <w:rPr>
            <w:rFonts w:ascii="Times New Roman" w:eastAsia="Times New Roman" w:hAnsi="Times New Roman" w:cs="Times New Roman"/>
            <w:sz w:val="24"/>
            <w:szCs w:val="20"/>
            <w:lang w:eastAsia="en-GB"/>
          </w:rPr>
          <w:t xml:space="preserve"> </w:t>
        </w:r>
      </w:ins>
      <w:ins w:id="198" w:author="Simone Holst" w:date="2024-12-05T10:03:00Z">
        <w:r w:rsidR="00074DD8">
          <w:rPr>
            <w:rFonts w:ascii="Times New Roman" w:eastAsia="Times New Roman" w:hAnsi="Times New Roman" w:cs="Times New Roman"/>
            <w:sz w:val="24"/>
            <w:szCs w:val="20"/>
            <w:lang w:eastAsia="en-GB"/>
          </w:rPr>
          <w:t xml:space="preserve"> </w:t>
        </w:r>
      </w:ins>
      <w:ins w:id="199" w:author="Simone Holst" w:date="2024-12-05T10:10:00Z">
        <w:r>
          <w:rPr>
            <w:rFonts w:ascii="Times New Roman" w:eastAsia="Times New Roman" w:hAnsi="Times New Roman" w:cs="Times New Roman"/>
            <w:i/>
            <w:iCs/>
            <w:sz w:val="24"/>
            <w:szCs w:val="20"/>
            <w:lang w:eastAsia="en-GB"/>
          </w:rPr>
          <w:t>Stk. 2.</w:t>
        </w:r>
        <w:r>
          <w:rPr>
            <w:rFonts w:ascii="Times New Roman" w:eastAsia="Times New Roman" w:hAnsi="Times New Roman" w:cs="Times New Roman"/>
            <w:sz w:val="24"/>
            <w:szCs w:val="20"/>
            <w:lang w:eastAsia="en-GB"/>
          </w:rPr>
          <w:t xml:space="preserve"> </w:t>
        </w:r>
      </w:ins>
      <w:ins w:id="200" w:author="Simone Holst" w:date="2025-01-29T11:37:00Z">
        <w:r w:rsidR="00380B74">
          <w:rPr>
            <w:rFonts w:ascii="Times New Roman" w:eastAsia="Times New Roman" w:hAnsi="Times New Roman" w:cs="Times New Roman"/>
            <w:sz w:val="24"/>
            <w:szCs w:val="20"/>
            <w:lang w:eastAsia="en-GB"/>
          </w:rPr>
          <w:t>Forsvaret og b</w:t>
        </w:r>
      </w:ins>
      <w:r w:rsidR="00E35393" w:rsidRPr="005974B1">
        <w:rPr>
          <w:rFonts w:ascii="Times New Roman" w:eastAsia="Times New Roman" w:hAnsi="Times New Roman" w:cs="Times New Roman"/>
          <w:sz w:val="24"/>
          <w:szCs w:val="20"/>
          <w:lang w:eastAsia="en-GB"/>
        </w:rPr>
        <w:t>eredskabsmyndigheder</w:t>
      </w:r>
      <w:del w:id="201" w:author="Simone Holst" w:date="2025-01-29T11:37:00Z">
        <w:r w:rsidR="00E35393" w:rsidRPr="005974B1" w:rsidDel="00380B74">
          <w:rPr>
            <w:rFonts w:ascii="Times New Roman" w:eastAsia="Times New Roman" w:hAnsi="Times New Roman" w:cs="Times New Roman"/>
            <w:sz w:val="24"/>
            <w:szCs w:val="20"/>
            <w:lang w:eastAsia="en-GB"/>
          </w:rPr>
          <w:delText xml:space="preserve"> og Forsvaret</w:delText>
        </w:r>
      </w:del>
      <w:r w:rsidR="00E35393" w:rsidRPr="005974B1">
        <w:rPr>
          <w:rFonts w:ascii="Times New Roman" w:eastAsia="Times New Roman" w:hAnsi="Times New Roman" w:cs="Times New Roman"/>
          <w:sz w:val="24"/>
          <w:szCs w:val="20"/>
          <w:lang w:eastAsia="en-GB"/>
        </w:rPr>
        <w:t xml:space="preserve"> kan foretage </w:t>
      </w:r>
      <w:r w:rsidR="00074DD8">
        <w:rPr>
          <w:rFonts w:ascii="Times New Roman" w:eastAsia="Times New Roman" w:hAnsi="Times New Roman" w:cs="Times New Roman"/>
          <w:sz w:val="24"/>
          <w:szCs w:val="20"/>
          <w:lang w:eastAsia="en-GB"/>
        </w:rPr>
        <w:t>drone</w:t>
      </w:r>
      <w:r w:rsidR="00E35393" w:rsidRPr="005974B1">
        <w:rPr>
          <w:rFonts w:ascii="Times New Roman" w:eastAsia="Times New Roman" w:hAnsi="Times New Roman" w:cs="Times New Roman"/>
          <w:sz w:val="24"/>
          <w:szCs w:val="20"/>
          <w:lang w:eastAsia="en-GB"/>
        </w:rPr>
        <w:t xml:space="preserve">operationer over eller horisontalt tættere på end det afstandskrav, der er fastsat for indsatssteder i § 20. </w:t>
      </w:r>
      <w:ins w:id="202" w:author="Simone Holst" w:date="2025-01-29T11:37:00Z">
        <w:r w:rsidR="00380B74">
          <w:rPr>
            <w:rFonts w:ascii="Times New Roman" w:eastAsia="Times New Roman" w:hAnsi="Times New Roman" w:cs="Times New Roman"/>
            <w:sz w:val="24"/>
            <w:szCs w:val="20"/>
            <w:lang w:eastAsia="en-GB"/>
          </w:rPr>
          <w:t>Forsvaret og b</w:t>
        </w:r>
      </w:ins>
      <w:r w:rsidR="00E35393" w:rsidRPr="005974B1">
        <w:rPr>
          <w:rFonts w:ascii="Times New Roman" w:eastAsia="Times New Roman" w:hAnsi="Times New Roman" w:cs="Times New Roman"/>
          <w:sz w:val="24"/>
          <w:szCs w:val="20"/>
          <w:lang w:eastAsia="en-GB"/>
        </w:rPr>
        <w:t>eredskabsmyndighede</w:t>
      </w:r>
      <w:ins w:id="203" w:author="Simone Holst" w:date="2025-01-29T11:37:00Z">
        <w:r w:rsidR="00380B74">
          <w:rPr>
            <w:rFonts w:ascii="Times New Roman" w:eastAsia="Times New Roman" w:hAnsi="Times New Roman" w:cs="Times New Roman"/>
            <w:sz w:val="24"/>
            <w:szCs w:val="20"/>
            <w:lang w:eastAsia="en-GB"/>
          </w:rPr>
          <w:t>n</w:t>
        </w:r>
      </w:ins>
      <w:del w:id="204" w:author="Simone Holst" w:date="2025-01-29T11:37:00Z">
        <w:r w:rsidR="00E35393" w:rsidRPr="005974B1" w:rsidDel="00380B74">
          <w:rPr>
            <w:rFonts w:ascii="Times New Roman" w:eastAsia="Times New Roman" w:hAnsi="Times New Roman" w:cs="Times New Roman"/>
            <w:sz w:val="24"/>
            <w:szCs w:val="20"/>
            <w:lang w:eastAsia="en-GB"/>
          </w:rPr>
          <w:delText>rne og Forsvaret</w:delText>
        </w:r>
      </w:del>
      <w:r w:rsidR="00E35393" w:rsidRPr="005974B1">
        <w:rPr>
          <w:rFonts w:ascii="Times New Roman" w:eastAsia="Times New Roman" w:hAnsi="Times New Roman" w:cs="Times New Roman"/>
          <w:sz w:val="24"/>
          <w:szCs w:val="20"/>
          <w:lang w:eastAsia="en-GB"/>
        </w:rPr>
        <w:t xml:space="preserve"> skal koordinere </w:t>
      </w:r>
      <w:ins w:id="205" w:author="Simone Holst" w:date="2025-01-29T11:36:00Z">
        <w:r w:rsidR="0012661E">
          <w:rPr>
            <w:rFonts w:ascii="Times New Roman" w:eastAsia="Times New Roman" w:hAnsi="Times New Roman" w:cs="Times New Roman"/>
            <w:sz w:val="24"/>
            <w:szCs w:val="20"/>
            <w:lang w:eastAsia="en-GB"/>
          </w:rPr>
          <w:t xml:space="preserve">flyvningen </w:t>
        </w:r>
      </w:ins>
      <w:r w:rsidR="00E35393" w:rsidRPr="005974B1">
        <w:rPr>
          <w:rFonts w:ascii="Times New Roman" w:eastAsia="Times New Roman" w:hAnsi="Times New Roman" w:cs="Times New Roman"/>
          <w:sz w:val="24"/>
          <w:szCs w:val="20"/>
          <w:lang w:eastAsia="en-GB"/>
        </w:rPr>
        <w:t>med politiet, herunder politiets indsatsleder for indsatsstedet.</w:t>
      </w:r>
      <w:ins w:id="206" w:author="Simone Holst" w:date="2025-01-29T11:03:00Z">
        <w:r w:rsidR="00266054">
          <w:rPr>
            <w:rFonts w:ascii="Times New Roman" w:eastAsia="Times New Roman" w:hAnsi="Times New Roman" w:cs="Times New Roman"/>
            <w:sz w:val="24"/>
            <w:szCs w:val="20"/>
            <w:lang w:eastAsia="en-GB"/>
          </w:rPr>
          <w:t xml:space="preserve"> </w:t>
        </w:r>
      </w:ins>
      <w:ins w:id="207" w:author="Simone Holst" w:date="2025-01-29T11:04:00Z">
        <w:r w:rsidR="00266054">
          <w:rPr>
            <w:rFonts w:ascii="Times New Roman" w:eastAsia="Times New Roman" w:hAnsi="Times New Roman" w:cs="Times New Roman"/>
            <w:sz w:val="24"/>
            <w:szCs w:val="20"/>
            <w:lang w:eastAsia="en-GB"/>
          </w:rPr>
          <w:t>Er</w:t>
        </w:r>
      </w:ins>
      <w:ins w:id="208" w:author="Simone Holst" w:date="2025-01-29T11:03:00Z">
        <w:r w:rsidR="00266054">
          <w:rPr>
            <w:rFonts w:ascii="Times New Roman" w:eastAsia="Times New Roman" w:hAnsi="Times New Roman" w:cs="Times New Roman"/>
            <w:sz w:val="24"/>
            <w:szCs w:val="20"/>
            <w:lang w:eastAsia="en-GB"/>
          </w:rPr>
          <w:t xml:space="preserve"> politiets indsatsleder ikke til stede på indsatsstedet, kan en indsatsleder fra</w:t>
        </w:r>
      </w:ins>
      <w:ins w:id="209" w:author="Simone Holst" w:date="2025-01-29T11:36:00Z">
        <w:r w:rsidR="00621D5E">
          <w:rPr>
            <w:rFonts w:ascii="Times New Roman" w:eastAsia="Times New Roman" w:hAnsi="Times New Roman" w:cs="Times New Roman"/>
            <w:sz w:val="24"/>
            <w:szCs w:val="20"/>
            <w:lang w:eastAsia="en-GB"/>
          </w:rPr>
          <w:t xml:space="preserve"> </w:t>
        </w:r>
      </w:ins>
      <w:ins w:id="210" w:author="Simone Holst" w:date="2025-01-29T11:38:00Z">
        <w:r w:rsidR="00660544">
          <w:rPr>
            <w:rFonts w:ascii="Times New Roman" w:eastAsia="Times New Roman" w:hAnsi="Times New Roman" w:cs="Times New Roman"/>
            <w:sz w:val="24"/>
            <w:szCs w:val="20"/>
            <w:lang w:eastAsia="en-GB"/>
          </w:rPr>
          <w:t>f</w:t>
        </w:r>
      </w:ins>
      <w:ins w:id="211" w:author="Simone Holst" w:date="2025-01-29T11:36:00Z">
        <w:r w:rsidR="00621D5E">
          <w:rPr>
            <w:rFonts w:ascii="Times New Roman" w:eastAsia="Times New Roman" w:hAnsi="Times New Roman" w:cs="Times New Roman"/>
            <w:sz w:val="24"/>
            <w:szCs w:val="20"/>
            <w:lang w:eastAsia="en-GB"/>
          </w:rPr>
          <w:t>orsvaret eller</w:t>
        </w:r>
      </w:ins>
      <w:ins w:id="212" w:author="Simone Holst" w:date="2025-01-29T11:03:00Z">
        <w:r w:rsidR="00266054">
          <w:rPr>
            <w:rFonts w:ascii="Times New Roman" w:eastAsia="Times New Roman" w:hAnsi="Times New Roman" w:cs="Times New Roman"/>
            <w:sz w:val="24"/>
            <w:szCs w:val="20"/>
            <w:lang w:eastAsia="en-GB"/>
          </w:rPr>
          <w:t xml:space="preserve"> beredskabsmyndig</w:t>
        </w:r>
      </w:ins>
      <w:ins w:id="213" w:author="Simone Holst" w:date="2025-01-29T11:04:00Z">
        <w:r w:rsidR="00266054">
          <w:rPr>
            <w:rFonts w:ascii="Times New Roman" w:eastAsia="Times New Roman" w:hAnsi="Times New Roman" w:cs="Times New Roman"/>
            <w:sz w:val="24"/>
            <w:szCs w:val="20"/>
            <w:lang w:eastAsia="en-GB"/>
          </w:rPr>
          <w:t>hede</w:t>
        </w:r>
      </w:ins>
      <w:ins w:id="214" w:author="Simone Holst" w:date="2025-01-29T11:36:00Z">
        <w:r w:rsidR="00621D5E">
          <w:rPr>
            <w:rFonts w:ascii="Times New Roman" w:eastAsia="Times New Roman" w:hAnsi="Times New Roman" w:cs="Times New Roman"/>
            <w:sz w:val="24"/>
            <w:szCs w:val="20"/>
            <w:lang w:eastAsia="en-GB"/>
          </w:rPr>
          <w:t>n</w:t>
        </w:r>
      </w:ins>
      <w:ins w:id="215" w:author="Simone Holst" w:date="2025-01-29T11:04:00Z">
        <w:r w:rsidR="00266054">
          <w:rPr>
            <w:rFonts w:ascii="Times New Roman" w:eastAsia="Times New Roman" w:hAnsi="Times New Roman" w:cs="Times New Roman"/>
            <w:sz w:val="24"/>
            <w:szCs w:val="20"/>
            <w:lang w:eastAsia="en-GB"/>
          </w:rPr>
          <w:t xml:space="preserve"> overtage rollen som indsatsleder.</w:t>
        </w:r>
      </w:ins>
    </w:p>
    <w:p w14:paraId="256D6E04" w14:textId="5DFF76A3"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lastRenderedPageBreak/>
        <w:t xml:space="preserve">  </w:t>
      </w:r>
      <w:r w:rsidRPr="005974B1">
        <w:rPr>
          <w:rFonts w:ascii="Times New Roman" w:eastAsia="Times New Roman" w:hAnsi="Times New Roman" w:cs="Times New Roman"/>
          <w:i/>
          <w:iCs/>
          <w:sz w:val="24"/>
          <w:szCs w:val="20"/>
          <w:lang w:eastAsia="en-GB"/>
        </w:rPr>
        <w:t xml:space="preserve">Stk. </w:t>
      </w:r>
      <w:del w:id="216" w:author="Simone Holst" w:date="2024-12-05T10:10:00Z">
        <w:r w:rsidRPr="005974B1" w:rsidDel="0013777C">
          <w:rPr>
            <w:rFonts w:ascii="Times New Roman" w:eastAsia="Times New Roman" w:hAnsi="Times New Roman" w:cs="Times New Roman"/>
            <w:i/>
            <w:iCs/>
            <w:sz w:val="24"/>
            <w:szCs w:val="20"/>
            <w:lang w:eastAsia="en-GB"/>
          </w:rPr>
          <w:delText>2</w:delText>
        </w:r>
      </w:del>
      <w:ins w:id="217" w:author="Simone Holst" w:date="2024-12-05T10:10:00Z">
        <w:r w:rsidR="0013777C">
          <w:rPr>
            <w:rFonts w:ascii="Times New Roman" w:eastAsia="Times New Roman" w:hAnsi="Times New Roman" w:cs="Times New Roman"/>
            <w:i/>
            <w:iCs/>
            <w:sz w:val="24"/>
            <w:szCs w:val="20"/>
            <w:lang w:eastAsia="en-GB"/>
          </w:rPr>
          <w:t>3</w:t>
        </w:r>
      </w:ins>
      <w:r w:rsidRPr="005974B1">
        <w:rPr>
          <w:rFonts w:ascii="Times New Roman" w:eastAsia="Times New Roman" w:hAnsi="Times New Roman" w:cs="Times New Roman"/>
          <w:i/>
          <w:iCs/>
          <w:sz w:val="24"/>
          <w:szCs w:val="20"/>
          <w:lang w:eastAsia="en-GB"/>
        </w:rPr>
        <w:t>.</w:t>
      </w:r>
      <w:r w:rsidRPr="005974B1">
        <w:rPr>
          <w:rFonts w:ascii="Times New Roman" w:eastAsia="Times New Roman" w:hAnsi="Times New Roman" w:cs="Times New Roman"/>
          <w:sz w:val="24"/>
          <w:szCs w:val="20"/>
          <w:lang w:eastAsia="en-GB"/>
        </w:rPr>
        <w:t xml:space="preserve"> Den offentlige myndighed </w:t>
      </w:r>
      <w:ins w:id="218" w:author="Simone Holst" w:date="2025-01-29T11:25:00Z">
        <w:r w:rsidR="00F44458">
          <w:rPr>
            <w:rFonts w:ascii="Times New Roman" w:eastAsia="Times New Roman" w:hAnsi="Times New Roman" w:cs="Times New Roman"/>
            <w:sz w:val="24"/>
            <w:szCs w:val="20"/>
            <w:lang w:eastAsia="en-GB"/>
          </w:rPr>
          <w:t xml:space="preserve">eller beredskabsmyndighed </w:t>
        </w:r>
      </w:ins>
      <w:r w:rsidRPr="005974B1">
        <w:rPr>
          <w:rFonts w:ascii="Times New Roman" w:eastAsia="Times New Roman" w:hAnsi="Times New Roman" w:cs="Times New Roman"/>
          <w:sz w:val="24"/>
          <w:szCs w:val="20"/>
          <w:lang w:eastAsia="en-GB"/>
        </w:rPr>
        <w:t xml:space="preserve">skal på forhånd advisere om </w:t>
      </w:r>
      <w:r w:rsidR="00074DD8">
        <w:rPr>
          <w:rFonts w:ascii="Times New Roman" w:eastAsia="Times New Roman" w:hAnsi="Times New Roman" w:cs="Times New Roman"/>
          <w:sz w:val="24"/>
          <w:szCs w:val="20"/>
          <w:lang w:eastAsia="en-GB"/>
        </w:rPr>
        <w:t>drone</w:t>
      </w:r>
      <w:r w:rsidRPr="005974B1">
        <w:rPr>
          <w:rFonts w:ascii="Times New Roman" w:eastAsia="Times New Roman" w:hAnsi="Times New Roman" w:cs="Times New Roman"/>
          <w:sz w:val="24"/>
          <w:szCs w:val="20"/>
          <w:lang w:eastAsia="en-GB"/>
        </w:rPr>
        <w:t>operationen til en ejer eller forvalter af områder nævnt i stk. 1, hvis formålet ikke dermed forspildes.</w:t>
      </w:r>
    </w:p>
    <w:p w14:paraId="07865196" w14:textId="275372AB" w:rsidR="00AD2BAF" w:rsidRPr="00E35393"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 xml:space="preserve">Stk. </w:t>
      </w:r>
      <w:ins w:id="219" w:author="Simone Holst" w:date="2024-12-05T10:10:00Z">
        <w:r w:rsidR="0013777C">
          <w:rPr>
            <w:rFonts w:ascii="Times New Roman" w:eastAsia="Times New Roman" w:hAnsi="Times New Roman" w:cs="Times New Roman"/>
            <w:i/>
            <w:iCs/>
            <w:sz w:val="24"/>
            <w:szCs w:val="20"/>
            <w:lang w:eastAsia="en-GB"/>
          </w:rPr>
          <w:t>4</w:t>
        </w:r>
      </w:ins>
      <w:del w:id="220" w:author="Simone Holst" w:date="2024-12-05T10:10:00Z">
        <w:r w:rsidRPr="005974B1" w:rsidDel="0013777C">
          <w:rPr>
            <w:rFonts w:ascii="Times New Roman" w:eastAsia="Times New Roman" w:hAnsi="Times New Roman" w:cs="Times New Roman"/>
            <w:i/>
            <w:iCs/>
            <w:sz w:val="24"/>
            <w:szCs w:val="20"/>
            <w:lang w:eastAsia="en-GB"/>
          </w:rPr>
          <w:delText>3</w:delText>
        </w:r>
      </w:del>
      <w:r w:rsidRPr="005974B1">
        <w:rPr>
          <w:rFonts w:ascii="Times New Roman" w:eastAsia="Times New Roman" w:hAnsi="Times New Roman" w:cs="Times New Roman"/>
          <w:i/>
          <w:iCs/>
          <w:sz w:val="24"/>
          <w:szCs w:val="20"/>
          <w:lang w:eastAsia="en-GB"/>
        </w:rPr>
        <w:t>.</w:t>
      </w:r>
      <w:r w:rsidRPr="005974B1">
        <w:rPr>
          <w:rFonts w:ascii="Times New Roman" w:eastAsia="Times New Roman" w:hAnsi="Times New Roman" w:cs="Times New Roman"/>
          <w:sz w:val="24"/>
          <w:szCs w:val="20"/>
          <w:lang w:eastAsia="en-GB"/>
        </w:rPr>
        <w:t> Overflyvning af områder, som anvendes af diplomatiske repræsentationer og internationale organisationer, der nyder særstilling, må ikke foretages uden samtykke fra den diplomatiske repræsentation eller den internationale organisation.</w:t>
      </w:r>
      <w:r w:rsidR="00F60028">
        <w:rPr>
          <w:rFonts w:ascii="Times New Roman" w:hAnsi="Times New Roman" w:cs="Times New Roman"/>
          <w:sz w:val="24"/>
        </w:rPr>
        <w:t>«</w:t>
      </w:r>
    </w:p>
    <w:bookmarkEnd w:id="132"/>
    <w:p w14:paraId="28B06983" w14:textId="77777777" w:rsidR="00964598" w:rsidRDefault="00964598">
      <w:pPr>
        <w:rPr>
          <w:ins w:id="221" w:author="Simone Holst" w:date="2025-02-28T11:20:00Z"/>
          <w:rFonts w:ascii="Times New Roman" w:hAnsi="Times New Roman"/>
          <w:sz w:val="24"/>
        </w:rPr>
      </w:pPr>
    </w:p>
    <w:p w14:paraId="786105B8" w14:textId="2AF92F5B" w:rsidR="00093F16" w:rsidRDefault="00093F16" w:rsidP="00565CEB">
      <w:pPr>
        <w:jc w:val="center"/>
        <w:rPr>
          <w:ins w:id="222" w:author="Simone Holst" w:date="2025-02-28T11:19:00Z"/>
          <w:rFonts w:ascii="Times New Roman" w:hAnsi="Times New Roman"/>
          <w:sz w:val="24"/>
        </w:rPr>
      </w:pPr>
      <w:ins w:id="223" w:author="Simone Holst" w:date="2025-02-28T11:20:00Z">
        <w:r>
          <w:rPr>
            <w:rFonts w:ascii="Times New Roman" w:hAnsi="Times New Roman"/>
            <w:sz w:val="24"/>
          </w:rPr>
          <w:t>Kapitel 5a</w:t>
        </w:r>
      </w:ins>
    </w:p>
    <w:p w14:paraId="2356DD74" w14:textId="77777777" w:rsidR="00093F16" w:rsidRDefault="00093F16" w:rsidP="00093F16">
      <w:pPr>
        <w:jc w:val="center"/>
        <w:rPr>
          <w:ins w:id="224" w:author="Simone Holst" w:date="2025-02-28T11:19:00Z"/>
          <w:rFonts w:ascii="Times New Roman" w:hAnsi="Times New Roman" w:cs="Times New Roman"/>
          <w:i/>
          <w:iCs/>
          <w:sz w:val="24"/>
        </w:rPr>
      </w:pPr>
      <w:ins w:id="225" w:author="Simone Holst" w:date="2025-02-28T11:19:00Z">
        <w:r w:rsidRPr="00D61EE7">
          <w:rPr>
            <w:rFonts w:ascii="Times New Roman" w:hAnsi="Times New Roman" w:cs="Times New Roman"/>
            <w:i/>
            <w:iCs/>
            <w:sz w:val="24"/>
          </w:rPr>
          <w:t>Behandling af ansøgninger fra pressen</w:t>
        </w:r>
        <w:r>
          <w:rPr>
            <w:rFonts w:ascii="Times New Roman" w:hAnsi="Times New Roman" w:cs="Times New Roman"/>
            <w:i/>
            <w:iCs/>
            <w:sz w:val="24"/>
          </w:rPr>
          <w:t xml:space="preserve"> i situationer af hastende karakter eller af særlig væsentlig betydning for offentligheden</w:t>
        </w:r>
      </w:ins>
    </w:p>
    <w:p w14:paraId="567A70BF" w14:textId="77777777" w:rsidR="00093F16" w:rsidRDefault="00093F16" w:rsidP="00093F16">
      <w:pPr>
        <w:rPr>
          <w:ins w:id="226" w:author="Simone Holst" w:date="2025-02-28T11:19:00Z"/>
          <w:rFonts w:ascii="Times New Roman" w:hAnsi="Times New Roman" w:cs="Times New Roman"/>
          <w:sz w:val="24"/>
        </w:rPr>
      </w:pPr>
      <w:ins w:id="227" w:author="Simone Holst" w:date="2025-02-28T11:19:00Z">
        <w:r w:rsidRPr="00E90484">
          <w:rPr>
            <w:rFonts w:ascii="Times New Roman" w:hAnsi="Times New Roman" w:cs="Times New Roman"/>
            <w:b/>
            <w:bCs/>
            <w:sz w:val="24"/>
          </w:rPr>
          <w:t>§ 3</w:t>
        </w:r>
        <w:r>
          <w:rPr>
            <w:rFonts w:ascii="Times New Roman" w:hAnsi="Times New Roman" w:cs="Times New Roman"/>
            <w:b/>
            <w:bCs/>
            <w:sz w:val="24"/>
          </w:rPr>
          <w:t>0</w:t>
        </w:r>
        <w:r w:rsidRPr="00E90484">
          <w:rPr>
            <w:rFonts w:ascii="Times New Roman" w:hAnsi="Times New Roman" w:cs="Times New Roman"/>
            <w:b/>
            <w:bCs/>
            <w:sz w:val="24"/>
          </w:rPr>
          <w:t xml:space="preserve"> a.</w:t>
        </w:r>
        <w:r>
          <w:rPr>
            <w:rFonts w:ascii="Times New Roman" w:hAnsi="Times New Roman" w:cs="Times New Roman"/>
            <w:sz w:val="24"/>
          </w:rPr>
          <w:t xml:space="preserve"> Pressen kan anmode om hastebehandling af deres ansøgninger, når en nyhed har en hastende karakter eller er af særlig, væsentlig betydning for offentligheden, som pressen ikke kunne have forudset. I en sådan situation kan Trafikstyrelsen dispensere fra kravene i kapitel 3 og 4 i det omfang, en dispensation ikke berører flyvesikkerheden. Rigspolitiet skal give samtykke, hvis styrelsen dispenserer fra § 11, og Forsvarsministeriet skal give samtykke, hvis styrelsen dispenserer fra § 9 eller § 13. Dette samtykke kan i særlige, hastende tilfælde indhentes telefonisk eller erstattes af orientering af politiet eller Forsvarsministeriet, hvis pressen skal have samtykke fra politiet og/eller Forsvarsministeriet, før droneoperationen må gennemføres.</w:t>
        </w:r>
      </w:ins>
    </w:p>
    <w:p w14:paraId="324445C6" w14:textId="77777777" w:rsidR="00093F16" w:rsidRDefault="00093F16" w:rsidP="00093F16">
      <w:pPr>
        <w:rPr>
          <w:ins w:id="228" w:author="Simone Holst" w:date="2025-02-28T11:19:00Z"/>
          <w:rFonts w:ascii="Times New Roman" w:hAnsi="Times New Roman" w:cs="Times New Roman"/>
          <w:sz w:val="24"/>
        </w:rPr>
      </w:pPr>
      <w:ins w:id="229" w:author="Simone Holst" w:date="2025-02-28T11:19:00Z">
        <w:r w:rsidRPr="0005452B">
          <w:rPr>
            <w:rFonts w:ascii="Times New Roman" w:hAnsi="Times New Roman" w:cs="Times New Roman"/>
            <w:sz w:val="24"/>
          </w:rPr>
          <w:t xml:space="preserve">  </w:t>
        </w:r>
        <w:r>
          <w:rPr>
            <w:rFonts w:ascii="Times New Roman" w:hAnsi="Times New Roman" w:cs="Times New Roman"/>
            <w:i/>
            <w:iCs/>
            <w:sz w:val="24"/>
          </w:rPr>
          <w:t>Stk. 2.</w:t>
        </w:r>
        <w:r>
          <w:rPr>
            <w:rFonts w:ascii="Times New Roman" w:hAnsi="Times New Roman" w:cs="Times New Roman"/>
            <w:sz w:val="24"/>
          </w:rPr>
          <w:t xml:space="preserve"> Stk. 1 finder ikke anvendelse ved nyheder, som pressen ved vil finde sted, herunder situationer af nyhedsværdi, der finder sted hvert år. Hvis en situation, som pressen ved vil finde sted og derfor kan planlægge deres dækning af, ændrer karakter på grund af andre aktørers handlinger, kan en ansøgning indsendes efter stk. 1, hvis ændringen sker så tæt på dagen, hvor situationen finder sted, at pressen ikke længere kan nå at sende en ansøgning om tilladelse til flyvning med drone i området efter reglerne i kapitel 3 og 4.</w:t>
        </w:r>
      </w:ins>
    </w:p>
    <w:p w14:paraId="79C69AF4" w14:textId="00359679" w:rsidR="00A3405A" w:rsidRDefault="00093F16" w:rsidP="00093F16">
      <w:pPr>
        <w:rPr>
          <w:ins w:id="230" w:author="Simone Holst" w:date="2025-02-28T11:19:00Z"/>
          <w:rFonts w:ascii="Times New Roman" w:hAnsi="Times New Roman" w:cs="Times New Roman"/>
          <w:sz w:val="24"/>
        </w:rPr>
      </w:pPr>
      <w:ins w:id="231" w:author="Simone Holst" w:date="2025-02-28T11:19:00Z">
        <w:r>
          <w:rPr>
            <w:rFonts w:ascii="Times New Roman" w:hAnsi="Times New Roman" w:cs="Times New Roman"/>
            <w:sz w:val="24"/>
          </w:rPr>
          <w:t xml:space="preserve">  </w:t>
        </w:r>
        <w:r>
          <w:rPr>
            <w:rFonts w:ascii="Times New Roman" w:hAnsi="Times New Roman" w:cs="Times New Roman"/>
            <w:i/>
            <w:iCs/>
            <w:sz w:val="24"/>
          </w:rPr>
          <w:t>Stk. 3.</w:t>
        </w:r>
        <w:r>
          <w:rPr>
            <w:rFonts w:ascii="Times New Roman" w:hAnsi="Times New Roman" w:cs="Times New Roman"/>
            <w:sz w:val="24"/>
          </w:rPr>
          <w:t xml:space="preserve"> Pressen kan ansøge om en længerevarende tilladelse for særlige, sikringskritiske områder til brug for formidling af nyheder af hastende karakterer eller af særlig, væsentlig betydning for offentligheden. Ansøgningen skal indeholde de geografiske dronezoner, som pressen ønsker en særlig tilladelse til. Der kan ikke gives en særlig tilladelse til flyvesikringskritiske, geografiske dronezoner efter dette stykke. Pressen skal indhente samtykke fra forvalteren af den geografiske zone, før der må flyves ved disse og skal overholde eventuelle betingelser fra forvalteren.</w:t>
        </w:r>
      </w:ins>
    </w:p>
    <w:p w14:paraId="5AB8A51D" w14:textId="77777777" w:rsidR="00D61EE7" w:rsidRDefault="00D61EE7">
      <w:pPr>
        <w:rPr>
          <w:rFonts w:ascii="Times New Roman" w:hAnsi="Times New Roman"/>
          <w:sz w:val="24"/>
        </w:rPr>
      </w:pPr>
    </w:p>
    <w:p w14:paraId="4DCA157F" w14:textId="77777777" w:rsidR="00CF7D14" w:rsidRPr="00353EC3" w:rsidRDefault="00CF7D14" w:rsidP="00CF7D14">
      <w:pPr>
        <w:jc w:val="center"/>
        <w:rPr>
          <w:rFonts w:ascii="Times New Roman" w:hAnsi="Times New Roman"/>
          <w:sz w:val="24"/>
        </w:rPr>
      </w:pPr>
      <w:r w:rsidRPr="00353EC3">
        <w:rPr>
          <w:rFonts w:ascii="Times New Roman" w:hAnsi="Times New Roman"/>
          <w:sz w:val="24"/>
        </w:rPr>
        <w:t>Kapitel 6</w:t>
      </w:r>
    </w:p>
    <w:p w14:paraId="5CA79329"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Dispensation</w:t>
      </w:r>
    </w:p>
    <w:p w14:paraId="23C5668F" w14:textId="77777777" w:rsidR="00CF7D14" w:rsidRDefault="00CF7D14" w:rsidP="00CF7D14">
      <w:pPr>
        <w:rPr>
          <w:rFonts w:ascii="Times New Roman" w:hAnsi="Times New Roman"/>
          <w:sz w:val="24"/>
        </w:rPr>
      </w:pPr>
      <w:r w:rsidRPr="00353EC3">
        <w:rPr>
          <w:rFonts w:ascii="Times New Roman" w:hAnsi="Times New Roman"/>
          <w:b/>
          <w:bCs/>
          <w:sz w:val="24"/>
        </w:rPr>
        <w:t>§ 30.</w:t>
      </w:r>
      <w:r w:rsidRPr="00353EC3">
        <w:rPr>
          <w:rFonts w:ascii="Times New Roman" w:hAnsi="Times New Roman"/>
          <w:sz w:val="24"/>
        </w:rPr>
        <w:t> Trafikstyrelsen kan i særlige tilfælde dispensere fra bestemmelserne, herunder afstandskrav og kompetencekrav, i denne bekendtgørelse, når det skønnes foreneligt med de hensyn, der ligger til grund for de pågældende bestemmelser, herunder internationale bestemmelser på området. Rigspolitiet og Forsvarskommandoen skal give samtykke, hvis Trafikstyrelsen dispenserer fra bestemmelserne i § 9 og §§ 11-13.</w:t>
      </w:r>
    </w:p>
    <w:p w14:paraId="66FC4D8B" w14:textId="77777777" w:rsidR="00CF7D14" w:rsidRPr="00353EC3" w:rsidRDefault="00CF7D14" w:rsidP="00CF7D14">
      <w:pPr>
        <w:rPr>
          <w:rFonts w:ascii="Times New Roman" w:hAnsi="Times New Roman"/>
          <w:sz w:val="24"/>
        </w:rPr>
      </w:pPr>
    </w:p>
    <w:p w14:paraId="7837C647"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lastRenderedPageBreak/>
        <w:t>Digitale ansøgninger</w:t>
      </w:r>
    </w:p>
    <w:p w14:paraId="0EBE8A81" w14:textId="77777777" w:rsidR="00CF7D14" w:rsidRPr="00353EC3" w:rsidRDefault="00CF7D14" w:rsidP="00CF7D14">
      <w:pPr>
        <w:rPr>
          <w:rFonts w:ascii="Times New Roman" w:hAnsi="Times New Roman"/>
          <w:sz w:val="24"/>
        </w:rPr>
      </w:pPr>
      <w:r w:rsidRPr="00353EC3">
        <w:rPr>
          <w:rFonts w:ascii="Times New Roman" w:hAnsi="Times New Roman"/>
          <w:b/>
          <w:bCs/>
          <w:sz w:val="24"/>
        </w:rPr>
        <w:t>§ 31.</w:t>
      </w:r>
      <w:r w:rsidRPr="00353EC3">
        <w:rPr>
          <w:rFonts w:ascii="Times New Roman" w:hAnsi="Times New Roman"/>
          <w:sz w:val="24"/>
        </w:rPr>
        <w:t> Ansøgninger efter §§ 9-19, § 21 og § 24 og ansøgninger om tilladelser i den specifikke kategori skal indsendes via de blanketter, som Trafikstyrelsen stiller til rådighed for ansøgerne på www.virk.dk eller på Trafikstyrelsens hjemmeside.</w:t>
      </w:r>
    </w:p>
    <w:p w14:paraId="3ED44251"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Trafikstyrelsen kan godkende, at borgere eller udenlandske virksomheder uden et elektronisk ID kan ansøge enten skriftligt på en anden måde end via de elektroniske blanketter.</w:t>
      </w:r>
    </w:p>
    <w:p w14:paraId="7000F3E4" w14:textId="77777777" w:rsidR="00CF7D14" w:rsidRDefault="00CF7D14" w:rsidP="00CF7D14">
      <w:pPr>
        <w:rPr>
          <w:rFonts w:ascii="Times New Roman" w:hAnsi="Times New Roman"/>
          <w:sz w:val="24"/>
        </w:rPr>
      </w:pPr>
    </w:p>
    <w:p w14:paraId="6F996331" w14:textId="77777777" w:rsidR="00CF7D14" w:rsidRPr="00353EC3" w:rsidRDefault="00CF7D14" w:rsidP="00CF7D14">
      <w:pPr>
        <w:jc w:val="center"/>
        <w:rPr>
          <w:rFonts w:ascii="Times New Roman" w:hAnsi="Times New Roman"/>
          <w:sz w:val="24"/>
        </w:rPr>
      </w:pPr>
      <w:r w:rsidRPr="00353EC3">
        <w:rPr>
          <w:rFonts w:ascii="Times New Roman" w:hAnsi="Times New Roman"/>
          <w:sz w:val="24"/>
        </w:rPr>
        <w:t>Kapitel 7</w:t>
      </w:r>
    </w:p>
    <w:p w14:paraId="6A7F4842"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Klageadgang</w:t>
      </w:r>
    </w:p>
    <w:p w14:paraId="3003F6C0" w14:textId="77777777" w:rsidR="00CF7D14" w:rsidRPr="00353EC3" w:rsidRDefault="00CF7D14" w:rsidP="00CF7D14">
      <w:pPr>
        <w:rPr>
          <w:rFonts w:ascii="Times New Roman" w:hAnsi="Times New Roman"/>
          <w:sz w:val="24"/>
        </w:rPr>
      </w:pPr>
      <w:r w:rsidRPr="00353EC3">
        <w:rPr>
          <w:rFonts w:ascii="Times New Roman" w:hAnsi="Times New Roman"/>
          <w:b/>
          <w:bCs/>
          <w:sz w:val="24"/>
        </w:rPr>
        <w:t>§ 32.</w:t>
      </w:r>
      <w:r w:rsidRPr="00353EC3">
        <w:rPr>
          <w:rFonts w:ascii="Times New Roman" w:hAnsi="Times New Roman"/>
          <w:sz w:val="24"/>
        </w:rPr>
        <w:t> Afgørelser truffet af Trafikstyrelsen efter denne bekendtgørelse kan ikke påklages til transportministeren eller anden administrativ myndighed i henhold til bekendtgørelse om Trafikstyrelsens opgaver og beføjelser, klageadgang og kundgørelse af visse af Trafikstyrelsens forskrifter.</w:t>
      </w:r>
    </w:p>
    <w:p w14:paraId="231DF75F"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Afgørelser truffet i medfør af § 16, stk. 1, § 17, stk. 1, og § 18, stk. 1, efter denne bekendtgørelse kan påklages til Trafikstyrelsen.</w:t>
      </w:r>
    </w:p>
    <w:p w14:paraId="4FA7C643"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3.</w:t>
      </w:r>
      <w:r w:rsidRPr="00353EC3">
        <w:rPr>
          <w:rFonts w:ascii="Times New Roman" w:hAnsi="Times New Roman"/>
          <w:sz w:val="24"/>
        </w:rPr>
        <w:t> Overlader Trafikstyrelsen kompetence til at træffe afgørelse efter § 11, stk. 3, § 12, stk. 4, § 14, stk. 1, eller § 15, stk. 3, til en anden myndighed, kan afgørelser truffet i medfør af disse bestemmelser påklages til Trafikstyrelsen.</w:t>
      </w:r>
    </w:p>
    <w:p w14:paraId="726DCE81" w14:textId="77777777" w:rsidR="00CF7D14" w:rsidRDefault="00CF7D14" w:rsidP="00CF7D14">
      <w:pPr>
        <w:jc w:val="center"/>
        <w:rPr>
          <w:rFonts w:ascii="Times New Roman" w:hAnsi="Times New Roman"/>
          <w:sz w:val="24"/>
        </w:rPr>
      </w:pPr>
    </w:p>
    <w:p w14:paraId="799826B7" w14:textId="77777777" w:rsidR="00CF7D14" w:rsidRPr="00353EC3" w:rsidRDefault="00CF7D14" w:rsidP="00CF7D14">
      <w:pPr>
        <w:jc w:val="center"/>
        <w:rPr>
          <w:rFonts w:ascii="Times New Roman" w:hAnsi="Times New Roman"/>
          <w:sz w:val="24"/>
        </w:rPr>
      </w:pPr>
      <w:r w:rsidRPr="00353EC3">
        <w:rPr>
          <w:rFonts w:ascii="Times New Roman" w:hAnsi="Times New Roman"/>
          <w:sz w:val="24"/>
        </w:rPr>
        <w:t>Kapitel 8</w:t>
      </w:r>
    </w:p>
    <w:p w14:paraId="5D12446C"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Straf</w:t>
      </w:r>
    </w:p>
    <w:p w14:paraId="20D7CC83" w14:textId="2FAFE3AF" w:rsidR="00CF7D14" w:rsidRPr="00353EC3" w:rsidRDefault="00CF7D14" w:rsidP="00CF7D14">
      <w:pPr>
        <w:rPr>
          <w:rFonts w:ascii="Times New Roman" w:hAnsi="Times New Roman"/>
          <w:sz w:val="24"/>
        </w:rPr>
      </w:pPr>
      <w:r w:rsidRPr="00353EC3">
        <w:rPr>
          <w:rFonts w:ascii="Times New Roman" w:hAnsi="Times New Roman"/>
          <w:b/>
          <w:bCs/>
          <w:sz w:val="24"/>
        </w:rPr>
        <w:t>§ 33.</w:t>
      </w:r>
      <w:r w:rsidRPr="00353EC3">
        <w:rPr>
          <w:rFonts w:ascii="Times New Roman" w:hAnsi="Times New Roman"/>
          <w:sz w:val="24"/>
        </w:rPr>
        <w:t> Overtrædelse af bestemmelserne i § 4, stk. 1, § 5, stk. 1-4, § 9, stk. 1-3,</w:t>
      </w:r>
      <w:ins w:id="232" w:author="Simone Holst" w:date="2025-02-28T11:27:00Z">
        <w:r w:rsidR="00FA26BB">
          <w:rPr>
            <w:rFonts w:ascii="Times New Roman" w:hAnsi="Times New Roman"/>
            <w:sz w:val="24"/>
          </w:rPr>
          <w:t xml:space="preserve"> § </w:t>
        </w:r>
      </w:ins>
      <w:ins w:id="233" w:author="Simone Holst" w:date="2025-02-28T11:28:00Z">
        <w:r w:rsidR="00FA26BB">
          <w:rPr>
            <w:rFonts w:ascii="Times New Roman" w:hAnsi="Times New Roman"/>
            <w:sz w:val="24"/>
          </w:rPr>
          <w:t>9 a,</w:t>
        </w:r>
      </w:ins>
      <w:ins w:id="234" w:author="Simone Holst" w:date="2025-02-28T11:29:00Z">
        <w:r w:rsidR="00B22FAB">
          <w:rPr>
            <w:rFonts w:ascii="Times New Roman" w:hAnsi="Times New Roman"/>
            <w:sz w:val="24"/>
          </w:rPr>
          <w:t xml:space="preserve"> stk. 1-3,</w:t>
        </w:r>
      </w:ins>
      <w:ins w:id="235" w:author="Simone Holst" w:date="2025-02-28T11:28:00Z">
        <w:r w:rsidR="00FA26BB">
          <w:rPr>
            <w:rFonts w:ascii="Times New Roman" w:hAnsi="Times New Roman"/>
            <w:sz w:val="24"/>
          </w:rPr>
          <w:t xml:space="preserve"> § 9 b,</w:t>
        </w:r>
      </w:ins>
      <w:ins w:id="236" w:author="Simone Holst" w:date="2025-02-28T11:29:00Z">
        <w:r w:rsidR="00B22FAB">
          <w:rPr>
            <w:rFonts w:ascii="Times New Roman" w:hAnsi="Times New Roman"/>
            <w:sz w:val="24"/>
          </w:rPr>
          <w:t xml:space="preserve"> stk. 1</w:t>
        </w:r>
      </w:ins>
      <w:ins w:id="237" w:author="Simone Holst" w:date="2025-02-28T11:30:00Z">
        <w:r w:rsidR="00B22FAB">
          <w:rPr>
            <w:rFonts w:ascii="Times New Roman" w:hAnsi="Times New Roman"/>
            <w:sz w:val="24"/>
          </w:rPr>
          <w:t>-3,</w:t>
        </w:r>
      </w:ins>
      <w:r w:rsidRPr="00353EC3">
        <w:rPr>
          <w:rFonts w:ascii="Times New Roman" w:hAnsi="Times New Roman"/>
          <w:sz w:val="24"/>
        </w:rPr>
        <w:t xml:space="preserve"> § 10, stk. 1 og 2 og stk. 5, § 11, stk. 1, § 12, stk. 1-3 og stk. 5, § 13, § 14, § 15, stk. 1 og 2, § 16, stk. 1, § 17, stk. 1, § 18, stk. 1, § 19, stk. 1-4 og stk. 6, § 20, stk. 1 og 2, § 21, stk. 1 og 2, og § 24 straffes med bøde.</w:t>
      </w:r>
    </w:p>
    <w:p w14:paraId="11CD78F0" w14:textId="77777777" w:rsidR="00CF7D14" w:rsidRPr="00353EC3" w:rsidRDefault="00CF7D14" w:rsidP="00CF7D14">
      <w:pPr>
        <w:rPr>
          <w:rFonts w:ascii="Times New Roman" w:hAnsi="Times New Roman"/>
          <w:sz w:val="24"/>
        </w:rPr>
      </w:pPr>
      <w:r>
        <w:rPr>
          <w:rFonts w:ascii="Times New Roman" w:hAnsi="Times New Roman"/>
          <w:i/>
          <w:iCs/>
          <w:sz w:val="24"/>
        </w:rPr>
        <w:t xml:space="preserve">  </w:t>
      </w:r>
      <w:r w:rsidRPr="00353EC3">
        <w:rPr>
          <w:rFonts w:ascii="Times New Roman" w:hAnsi="Times New Roman"/>
          <w:i/>
          <w:iCs/>
          <w:sz w:val="24"/>
        </w:rPr>
        <w:t>Stk. 2.</w:t>
      </w:r>
      <w:r w:rsidRPr="00353EC3">
        <w:rPr>
          <w:rFonts w:ascii="Times New Roman" w:hAnsi="Times New Roman"/>
          <w:sz w:val="24"/>
        </w:rPr>
        <w:t> Der kan pålægges selskaber m.v. (juridiske personer) strafansvar efter reglerne i straffelovens kapitel 5.</w:t>
      </w:r>
    </w:p>
    <w:p w14:paraId="12A53D46" w14:textId="77777777" w:rsidR="00CF7D14" w:rsidRPr="00353EC3" w:rsidRDefault="00CF7D14" w:rsidP="00CF7D14">
      <w:pPr>
        <w:rPr>
          <w:rFonts w:ascii="Times New Roman" w:hAnsi="Times New Roman"/>
          <w:sz w:val="24"/>
        </w:rPr>
      </w:pPr>
    </w:p>
    <w:p w14:paraId="682C4EBD"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t>Ikrafttræden</w:t>
      </w:r>
    </w:p>
    <w:p w14:paraId="06D59E3A" w14:textId="77777777" w:rsidR="00CF7D14" w:rsidRPr="00353EC3" w:rsidRDefault="00CF7D14" w:rsidP="00CF7D14">
      <w:pPr>
        <w:rPr>
          <w:rFonts w:ascii="Times New Roman" w:hAnsi="Times New Roman"/>
          <w:sz w:val="24"/>
        </w:rPr>
      </w:pPr>
      <w:r w:rsidRPr="00353EC3">
        <w:rPr>
          <w:rFonts w:ascii="Times New Roman" w:hAnsi="Times New Roman"/>
          <w:b/>
          <w:bCs/>
          <w:sz w:val="24"/>
        </w:rPr>
        <w:t>§ 34.</w:t>
      </w:r>
      <w:r w:rsidRPr="00353EC3">
        <w:rPr>
          <w:rFonts w:ascii="Times New Roman" w:hAnsi="Times New Roman"/>
          <w:sz w:val="24"/>
        </w:rPr>
        <w:t> Bekendtgørelsen træder i kraft den 1. januar 2024.</w:t>
      </w:r>
    </w:p>
    <w:p w14:paraId="4C23CA52" w14:textId="77777777" w:rsidR="00CF7D14" w:rsidRPr="00353EC3" w:rsidRDefault="00CF7D14" w:rsidP="00CF7D14">
      <w:pPr>
        <w:rPr>
          <w:rFonts w:ascii="Times New Roman" w:hAnsi="Times New Roman"/>
          <w:sz w:val="24"/>
        </w:rPr>
      </w:pPr>
      <w:r w:rsidRPr="00353EC3">
        <w:rPr>
          <w:rFonts w:ascii="Times New Roman" w:hAnsi="Times New Roman"/>
          <w:i/>
          <w:iCs/>
          <w:sz w:val="24"/>
        </w:rPr>
        <w:t xml:space="preserve">  Stk. 2.</w:t>
      </w:r>
      <w:r w:rsidRPr="00353EC3">
        <w:rPr>
          <w:rFonts w:ascii="Times New Roman" w:hAnsi="Times New Roman"/>
          <w:sz w:val="24"/>
        </w:rPr>
        <w:t> Bekendtgørelse nr. 2253 af 29. december 2020 om supplerende bestemmelser til EU-forordning 2019/947 om regler og procedurer for operation af ubemandede luftfartøjer ophæves.</w:t>
      </w:r>
    </w:p>
    <w:p w14:paraId="14158EEC" w14:textId="77777777" w:rsidR="00CF7D14" w:rsidRPr="00353EC3" w:rsidRDefault="00CF7D14" w:rsidP="00CF7D14">
      <w:pPr>
        <w:rPr>
          <w:rFonts w:ascii="Times New Roman" w:hAnsi="Times New Roman"/>
          <w:sz w:val="24"/>
        </w:rPr>
      </w:pPr>
      <w:r w:rsidRPr="00353EC3">
        <w:rPr>
          <w:rFonts w:ascii="Times New Roman" w:hAnsi="Times New Roman"/>
          <w:b/>
          <w:bCs/>
          <w:sz w:val="24"/>
        </w:rPr>
        <w:t>§ 35.</w:t>
      </w:r>
      <w:r w:rsidRPr="00353EC3">
        <w:rPr>
          <w:rFonts w:ascii="Times New Roman" w:hAnsi="Times New Roman"/>
          <w:sz w:val="24"/>
        </w:rPr>
        <w:t> Bekendtgørelsen gælder ikke for Færøerne og Grønland.</w:t>
      </w:r>
    </w:p>
    <w:p w14:paraId="1A18B320" w14:textId="77777777" w:rsidR="00CF7D14" w:rsidRPr="00353EC3" w:rsidRDefault="00CF7D14" w:rsidP="00CF7D14">
      <w:pPr>
        <w:rPr>
          <w:rFonts w:ascii="Times New Roman" w:hAnsi="Times New Roman"/>
          <w:sz w:val="24"/>
        </w:rPr>
      </w:pPr>
    </w:p>
    <w:p w14:paraId="409C9FBA" w14:textId="77777777" w:rsidR="00CF7D14" w:rsidRPr="00353EC3" w:rsidRDefault="00CF7D14" w:rsidP="00CF7D14">
      <w:pPr>
        <w:jc w:val="center"/>
        <w:rPr>
          <w:rFonts w:ascii="Times New Roman" w:hAnsi="Times New Roman"/>
          <w:i/>
          <w:iCs/>
          <w:sz w:val="24"/>
        </w:rPr>
      </w:pPr>
      <w:r w:rsidRPr="00353EC3">
        <w:rPr>
          <w:rFonts w:ascii="Times New Roman" w:hAnsi="Times New Roman"/>
          <w:i/>
          <w:iCs/>
          <w:sz w:val="24"/>
        </w:rPr>
        <w:lastRenderedPageBreak/>
        <w:t>Trafikstyrelsen, den 12. december 2023</w:t>
      </w:r>
    </w:p>
    <w:p w14:paraId="53A878E3" w14:textId="77777777" w:rsidR="00CF7D14" w:rsidRPr="00353EC3" w:rsidRDefault="00CF7D14" w:rsidP="00CF7D14">
      <w:pPr>
        <w:jc w:val="center"/>
        <w:rPr>
          <w:rFonts w:ascii="Times New Roman" w:hAnsi="Times New Roman"/>
          <w:sz w:val="24"/>
        </w:rPr>
      </w:pPr>
      <w:r w:rsidRPr="00353EC3">
        <w:rPr>
          <w:rFonts w:ascii="Times New Roman" w:hAnsi="Times New Roman"/>
          <w:sz w:val="24"/>
        </w:rPr>
        <w:t>Nanna Møller</w:t>
      </w:r>
    </w:p>
    <w:p w14:paraId="01327FE6" w14:textId="77777777" w:rsidR="00CF7D14" w:rsidRPr="00353EC3" w:rsidRDefault="00CF7D14" w:rsidP="00CF7D14">
      <w:pPr>
        <w:jc w:val="right"/>
        <w:rPr>
          <w:rFonts w:ascii="Times New Roman" w:hAnsi="Times New Roman"/>
          <w:sz w:val="24"/>
        </w:rPr>
      </w:pPr>
      <w:r w:rsidRPr="00353EC3">
        <w:rPr>
          <w:rFonts w:ascii="Times New Roman" w:hAnsi="Times New Roman"/>
          <w:sz w:val="24"/>
        </w:rPr>
        <w:t>/ Lars Korsholm</w:t>
      </w:r>
    </w:p>
    <w:p w14:paraId="09614F75" w14:textId="77777777" w:rsidR="00CF7D14" w:rsidRPr="00353EC3" w:rsidRDefault="00CF7D14" w:rsidP="00CF7D14">
      <w:pPr>
        <w:rPr>
          <w:rFonts w:ascii="Times New Roman" w:hAnsi="Times New Roman"/>
          <w:sz w:val="24"/>
        </w:rPr>
      </w:pPr>
    </w:p>
    <w:p w14:paraId="3A5EB5AB" w14:textId="77777777" w:rsidR="00CF7D14" w:rsidRDefault="00CF7D14">
      <w:pPr>
        <w:rPr>
          <w:rFonts w:ascii="Times New Roman" w:hAnsi="Times New Roman"/>
          <w:sz w:val="24"/>
        </w:rPr>
      </w:pPr>
    </w:p>
    <w:p w14:paraId="417BE114" w14:textId="77777777" w:rsidR="00C066C7" w:rsidRDefault="00C066C7" w:rsidP="00AE3297">
      <w:pPr>
        <w:rPr>
          <w:ins w:id="238" w:author="Simone Holst" w:date="2025-02-28T12:39:00Z"/>
          <w:rFonts w:ascii="Times New Roman" w:hAnsi="Times New Roman"/>
          <w:sz w:val="24"/>
        </w:rPr>
      </w:pPr>
    </w:p>
    <w:p w14:paraId="1E1669CA" w14:textId="4805B93B" w:rsidR="00C066C7" w:rsidRDefault="00C066C7" w:rsidP="00AE3297">
      <w:pPr>
        <w:rPr>
          <w:ins w:id="239" w:author="Simone Holst" w:date="2025-02-28T14:54:00Z"/>
          <w:rFonts w:ascii="Times New Roman" w:hAnsi="Times New Roman"/>
          <w:sz w:val="24"/>
        </w:rPr>
      </w:pPr>
      <w:ins w:id="240" w:author="Simone Holst" w:date="2025-02-28T12:39:00Z">
        <w:r>
          <w:rPr>
            <w:rFonts w:ascii="Times New Roman" w:hAnsi="Times New Roman"/>
            <w:sz w:val="24"/>
          </w:rPr>
          <w:t xml:space="preserve">BILAGENE INDSÆTTES IKKE I </w:t>
        </w:r>
      </w:ins>
      <w:ins w:id="241" w:author="Simone Holst" w:date="2025-02-28T12:40:00Z">
        <w:r>
          <w:rPr>
            <w:rFonts w:ascii="Times New Roman" w:hAnsi="Times New Roman"/>
            <w:sz w:val="24"/>
          </w:rPr>
          <w:t>HJÆLPEBILAGET, DA DET KUN ER ET NYT BILAG, DER BLIVER INDSAT MED ÆNDRINGSBEKENDTGØRELSEN (BILAG 4)</w:t>
        </w:r>
      </w:ins>
    </w:p>
    <w:p w14:paraId="1BAD7D38" w14:textId="77777777" w:rsidR="00194C54" w:rsidRDefault="00194C54" w:rsidP="00AE3297">
      <w:pPr>
        <w:rPr>
          <w:ins w:id="242" w:author="Simone Holst" w:date="2025-02-28T14:54:00Z"/>
          <w:rFonts w:ascii="Times New Roman" w:hAnsi="Times New Roman"/>
          <w:sz w:val="24"/>
        </w:rPr>
      </w:pPr>
    </w:p>
    <w:p w14:paraId="7795B904" w14:textId="16320B23" w:rsidR="00194C54" w:rsidRDefault="00194C54" w:rsidP="00AE3297">
      <w:pPr>
        <w:rPr>
          <w:ins w:id="243" w:author="Simone Holst" w:date="2025-02-28T12:40:00Z"/>
          <w:rFonts w:ascii="Times New Roman" w:hAnsi="Times New Roman"/>
          <w:sz w:val="24"/>
        </w:rPr>
      </w:pPr>
      <w:ins w:id="244" w:author="Simone Holst" w:date="2025-02-28T14:54:00Z">
        <w:r>
          <w:rPr>
            <w:rFonts w:ascii="Times New Roman" w:hAnsi="Times New Roman"/>
            <w:sz w:val="24"/>
          </w:rPr>
          <w:t xml:space="preserve">DET FORVENTES, AT DER BLIVER LAGT EN UDGAVE AF BILAG 4 OP SENERE, HVOR </w:t>
        </w:r>
        <w:r w:rsidR="005E053C">
          <w:rPr>
            <w:rFonts w:ascii="Times New Roman" w:hAnsi="Times New Roman"/>
            <w:sz w:val="24"/>
          </w:rPr>
          <w:t>OMRÅDET</w:t>
        </w:r>
        <w:r>
          <w:rPr>
            <w:rFonts w:ascii="Times New Roman" w:hAnsi="Times New Roman"/>
            <w:sz w:val="24"/>
          </w:rPr>
          <w:t xml:space="preserve"> ER TYDELIGERE.</w:t>
        </w:r>
      </w:ins>
    </w:p>
    <w:p w14:paraId="35F267A1" w14:textId="77777777" w:rsidR="00C066C7" w:rsidRPr="00AE3297" w:rsidRDefault="00C066C7" w:rsidP="00AE3297">
      <w:pPr>
        <w:rPr>
          <w:rFonts w:ascii="Times New Roman" w:hAnsi="Times New Roman"/>
          <w:sz w:val="24"/>
        </w:rPr>
      </w:pPr>
    </w:p>
    <w:sectPr w:rsidR="00C066C7" w:rsidRPr="00AE329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9775A" w14:textId="77777777" w:rsidR="00CF7D14" w:rsidRDefault="00CF7D14" w:rsidP="00CF7D14">
      <w:pPr>
        <w:spacing w:after="0" w:line="240" w:lineRule="auto"/>
      </w:pPr>
      <w:r>
        <w:separator/>
      </w:r>
    </w:p>
  </w:endnote>
  <w:endnote w:type="continuationSeparator" w:id="0">
    <w:p w14:paraId="465208A4" w14:textId="77777777" w:rsidR="00CF7D14" w:rsidRDefault="00CF7D14" w:rsidP="00CF7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1A113" w14:textId="77777777" w:rsidR="00CF7D14" w:rsidRDefault="00CF7D14" w:rsidP="00CF7D14">
      <w:pPr>
        <w:spacing w:after="0" w:line="240" w:lineRule="auto"/>
      </w:pPr>
      <w:r>
        <w:separator/>
      </w:r>
    </w:p>
  </w:footnote>
  <w:footnote w:type="continuationSeparator" w:id="0">
    <w:p w14:paraId="0A80806F" w14:textId="77777777" w:rsidR="00CF7D14" w:rsidRDefault="00CF7D14" w:rsidP="00CF7D14">
      <w:pPr>
        <w:spacing w:after="0" w:line="240" w:lineRule="auto"/>
      </w:pPr>
      <w:r>
        <w:continuationSeparator/>
      </w:r>
    </w:p>
  </w:footnote>
  <w:footnote w:id="1">
    <w:p w14:paraId="054F4987" w14:textId="77777777" w:rsidR="00CF7D14" w:rsidRPr="00353EC3" w:rsidRDefault="00CF7D14" w:rsidP="00CF7D14">
      <w:pPr>
        <w:pStyle w:val="Fodnotetekst"/>
        <w:rPr>
          <w:sz w:val="16"/>
        </w:rPr>
      </w:pPr>
      <w:r>
        <w:rPr>
          <w:rStyle w:val="Fodnotehenvisning"/>
        </w:rPr>
        <w:footnoteRef/>
      </w:r>
      <w:r>
        <w:t xml:space="preserve"> </w:t>
      </w:r>
      <w:r w:rsidRPr="00606036">
        <w:rPr>
          <w:rFonts w:ascii="Times New Roman" w:hAnsi="Times New Roman"/>
          <w:sz w:val="16"/>
        </w:rPr>
        <w:t>I bekendtgørelsen er medtaget visse bestemmelser fra Europa Kommissionens fra Europa Kommissionens gennemførelsesforordning (EU) 2019/947 af 24. maj 2019 om regler og procedur</w:t>
      </w:r>
      <w:r>
        <w:rPr>
          <w:rFonts w:ascii="Times New Roman" w:hAnsi="Times New Roman"/>
          <w:sz w:val="16"/>
        </w:rPr>
        <w:t>e</w:t>
      </w:r>
      <w:r w:rsidRPr="00606036">
        <w:rPr>
          <w:rFonts w:ascii="Times New Roman" w:hAnsi="Times New Roman"/>
          <w:sz w:val="16"/>
        </w:rPr>
        <w:t>r for operation af ubemandede luftfartøjer, EU Tidende 2019, nr. L 152, side 45-71. Ifølge artikel 288 i EUF-Traktaten gælder en forordning umiddelbart i hver medlemsstat. Gengivelsen af forordningens bestemmelser i bekendtgørelsen er således udelukkende begrundet i praktiske hensyn og berører ikke forordningens umiddelbare gyldighed i Danmark.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517B"/>
    <w:multiLevelType w:val="hybridMultilevel"/>
    <w:tmpl w:val="6AB8AC82"/>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0D029B6"/>
    <w:multiLevelType w:val="hybridMultilevel"/>
    <w:tmpl w:val="DA6CF48C"/>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2A90603"/>
    <w:multiLevelType w:val="hybridMultilevel"/>
    <w:tmpl w:val="FE3AA60E"/>
    <w:lvl w:ilvl="0" w:tplc="1FAE97E0">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2D9265CA"/>
    <w:multiLevelType w:val="hybridMultilevel"/>
    <w:tmpl w:val="3AC402A6"/>
    <w:lvl w:ilvl="0" w:tplc="9880EEF2">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31CE617A"/>
    <w:multiLevelType w:val="hybridMultilevel"/>
    <w:tmpl w:val="AFE68E4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15:restartNumberingAfterBreak="0">
    <w:nsid w:val="4AA14EEC"/>
    <w:multiLevelType w:val="hybridMultilevel"/>
    <w:tmpl w:val="793C5BB8"/>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5ADD075B"/>
    <w:multiLevelType w:val="hybridMultilevel"/>
    <w:tmpl w:val="0C6CE594"/>
    <w:lvl w:ilvl="0" w:tplc="858A7A9A">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15:restartNumberingAfterBreak="0">
    <w:nsid w:val="63C3717C"/>
    <w:multiLevelType w:val="hybridMultilevel"/>
    <w:tmpl w:val="02387870"/>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 w15:restartNumberingAfterBreak="0">
    <w:nsid w:val="69651835"/>
    <w:multiLevelType w:val="hybridMultilevel"/>
    <w:tmpl w:val="3C2269CC"/>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6BB07F31"/>
    <w:multiLevelType w:val="hybridMultilevel"/>
    <w:tmpl w:val="5F90B38E"/>
    <w:lvl w:ilvl="0" w:tplc="7D44228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D7F3BBE"/>
    <w:multiLevelType w:val="hybridMultilevel"/>
    <w:tmpl w:val="3F62238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16cid:durableId="1215970616">
    <w:abstractNumId w:val="3"/>
  </w:num>
  <w:num w:numId="2" w16cid:durableId="1114250940">
    <w:abstractNumId w:val="9"/>
  </w:num>
  <w:num w:numId="3" w16cid:durableId="815531603">
    <w:abstractNumId w:val="6"/>
  </w:num>
  <w:num w:numId="4" w16cid:durableId="1317607929">
    <w:abstractNumId w:val="2"/>
  </w:num>
  <w:num w:numId="5" w16cid:durableId="1943802294">
    <w:abstractNumId w:val="4"/>
  </w:num>
  <w:num w:numId="6" w16cid:durableId="1055003928">
    <w:abstractNumId w:val="10"/>
  </w:num>
  <w:num w:numId="7" w16cid:durableId="152382519">
    <w:abstractNumId w:val="7"/>
  </w:num>
  <w:num w:numId="8" w16cid:durableId="252670086">
    <w:abstractNumId w:val="8"/>
  </w:num>
  <w:num w:numId="9" w16cid:durableId="594483488">
    <w:abstractNumId w:val="1"/>
  </w:num>
  <w:num w:numId="10" w16cid:durableId="1367833040">
    <w:abstractNumId w:val="0"/>
  </w:num>
  <w:num w:numId="11" w16cid:durableId="19307679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one Holst">
    <w15:presenceInfo w15:providerId="AD" w15:userId="S::shol@Trafikstyrelsen.dk::87e5434e-fd26-4ed5-a97c-85fd3fe144a7"/>
  </w15:person>
  <w15:person w15:author="Jacqueline Leisner Kiefer">
    <w15:presenceInfo w15:providerId="AD" w15:userId="S::jalki@Trafikstyrelsen.dk::ebc00d8f-efa8-491b-967e-0b4407c8f300"/>
  </w15:person>
  <w15:person w15:author="Simone Holst [2]">
    <w15:presenceInfo w15:providerId="AD" w15:userId="S-1-5-21-2100284113-1573851820-878952375-3987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6D2"/>
    <w:rsid w:val="00003D3C"/>
    <w:rsid w:val="00011AA2"/>
    <w:rsid w:val="000219DD"/>
    <w:rsid w:val="0003030F"/>
    <w:rsid w:val="00034E21"/>
    <w:rsid w:val="000441DE"/>
    <w:rsid w:val="000515A2"/>
    <w:rsid w:val="00053E65"/>
    <w:rsid w:val="0005452B"/>
    <w:rsid w:val="0006071D"/>
    <w:rsid w:val="000647B2"/>
    <w:rsid w:val="00064A81"/>
    <w:rsid w:val="00067E0F"/>
    <w:rsid w:val="0007459E"/>
    <w:rsid w:val="00074DD8"/>
    <w:rsid w:val="000768B1"/>
    <w:rsid w:val="0008059E"/>
    <w:rsid w:val="0008338E"/>
    <w:rsid w:val="00083656"/>
    <w:rsid w:val="00093F16"/>
    <w:rsid w:val="00097AFB"/>
    <w:rsid w:val="000A0554"/>
    <w:rsid w:val="000B0F4B"/>
    <w:rsid w:val="000B215D"/>
    <w:rsid w:val="000B75EB"/>
    <w:rsid w:val="000B7D90"/>
    <w:rsid w:val="000C5E9C"/>
    <w:rsid w:val="000C61B3"/>
    <w:rsid w:val="000C6BEE"/>
    <w:rsid w:val="000D24AE"/>
    <w:rsid w:val="000D2B64"/>
    <w:rsid w:val="000E147A"/>
    <w:rsid w:val="000E3AC0"/>
    <w:rsid w:val="000F43E0"/>
    <w:rsid w:val="0010231E"/>
    <w:rsid w:val="00104BF0"/>
    <w:rsid w:val="0010590B"/>
    <w:rsid w:val="001125B5"/>
    <w:rsid w:val="00125F3F"/>
    <w:rsid w:val="0012661E"/>
    <w:rsid w:val="001335FC"/>
    <w:rsid w:val="0013777C"/>
    <w:rsid w:val="0014283E"/>
    <w:rsid w:val="001458C5"/>
    <w:rsid w:val="001534D7"/>
    <w:rsid w:val="0015499A"/>
    <w:rsid w:val="00155042"/>
    <w:rsid w:val="0015508A"/>
    <w:rsid w:val="00157989"/>
    <w:rsid w:val="00167237"/>
    <w:rsid w:val="00177B2E"/>
    <w:rsid w:val="00180C31"/>
    <w:rsid w:val="0018312E"/>
    <w:rsid w:val="00183B2B"/>
    <w:rsid w:val="00192DDB"/>
    <w:rsid w:val="00194C54"/>
    <w:rsid w:val="001C00D6"/>
    <w:rsid w:val="001C2A3C"/>
    <w:rsid w:val="001C4624"/>
    <w:rsid w:val="001E2479"/>
    <w:rsid w:val="001E7E36"/>
    <w:rsid w:val="001F2126"/>
    <w:rsid w:val="001F21A2"/>
    <w:rsid w:val="001F79B6"/>
    <w:rsid w:val="002032FB"/>
    <w:rsid w:val="00207FF1"/>
    <w:rsid w:val="002103C1"/>
    <w:rsid w:val="002208D1"/>
    <w:rsid w:val="002267DA"/>
    <w:rsid w:val="00245FAE"/>
    <w:rsid w:val="00246D78"/>
    <w:rsid w:val="0024790D"/>
    <w:rsid w:val="00251A56"/>
    <w:rsid w:val="00255660"/>
    <w:rsid w:val="00257D1A"/>
    <w:rsid w:val="0026026B"/>
    <w:rsid w:val="00264CE8"/>
    <w:rsid w:val="00265006"/>
    <w:rsid w:val="00265B33"/>
    <w:rsid w:val="00266054"/>
    <w:rsid w:val="00274682"/>
    <w:rsid w:val="002756A1"/>
    <w:rsid w:val="002757C0"/>
    <w:rsid w:val="00276E4C"/>
    <w:rsid w:val="00281E39"/>
    <w:rsid w:val="002879CB"/>
    <w:rsid w:val="00290AB1"/>
    <w:rsid w:val="002A20DA"/>
    <w:rsid w:val="002A345D"/>
    <w:rsid w:val="002A372D"/>
    <w:rsid w:val="002A4B0C"/>
    <w:rsid w:val="002B1866"/>
    <w:rsid w:val="002B47EC"/>
    <w:rsid w:val="002C0282"/>
    <w:rsid w:val="002D178C"/>
    <w:rsid w:val="002D23B3"/>
    <w:rsid w:val="002D7921"/>
    <w:rsid w:val="002D7B27"/>
    <w:rsid w:val="002E099E"/>
    <w:rsid w:val="002E6F04"/>
    <w:rsid w:val="002F1184"/>
    <w:rsid w:val="002F2FEF"/>
    <w:rsid w:val="00300FB5"/>
    <w:rsid w:val="003102F8"/>
    <w:rsid w:val="0031288E"/>
    <w:rsid w:val="00317DF0"/>
    <w:rsid w:val="00321F3F"/>
    <w:rsid w:val="0032374B"/>
    <w:rsid w:val="00327FA0"/>
    <w:rsid w:val="003346F5"/>
    <w:rsid w:val="003372AD"/>
    <w:rsid w:val="0033786B"/>
    <w:rsid w:val="00344517"/>
    <w:rsid w:val="0036013B"/>
    <w:rsid w:val="003703DD"/>
    <w:rsid w:val="00373AB1"/>
    <w:rsid w:val="003805AD"/>
    <w:rsid w:val="00380B74"/>
    <w:rsid w:val="00383844"/>
    <w:rsid w:val="0038562D"/>
    <w:rsid w:val="003A118F"/>
    <w:rsid w:val="003A6DD1"/>
    <w:rsid w:val="003B327C"/>
    <w:rsid w:val="003B783F"/>
    <w:rsid w:val="003C0541"/>
    <w:rsid w:val="003C0EB1"/>
    <w:rsid w:val="003C71C5"/>
    <w:rsid w:val="003C79A5"/>
    <w:rsid w:val="003D0F48"/>
    <w:rsid w:val="003D7321"/>
    <w:rsid w:val="003E3F66"/>
    <w:rsid w:val="003E5765"/>
    <w:rsid w:val="003E5DAB"/>
    <w:rsid w:val="003F6201"/>
    <w:rsid w:val="00415DEE"/>
    <w:rsid w:val="00417715"/>
    <w:rsid w:val="004202D8"/>
    <w:rsid w:val="004244F8"/>
    <w:rsid w:val="004330C3"/>
    <w:rsid w:val="004376D2"/>
    <w:rsid w:val="00440D12"/>
    <w:rsid w:val="004443F8"/>
    <w:rsid w:val="00444498"/>
    <w:rsid w:val="004444C6"/>
    <w:rsid w:val="00450377"/>
    <w:rsid w:val="00451611"/>
    <w:rsid w:val="00451637"/>
    <w:rsid w:val="00451B26"/>
    <w:rsid w:val="004523F0"/>
    <w:rsid w:val="004540D4"/>
    <w:rsid w:val="0045797A"/>
    <w:rsid w:val="00464857"/>
    <w:rsid w:val="0047112E"/>
    <w:rsid w:val="00471D43"/>
    <w:rsid w:val="00472906"/>
    <w:rsid w:val="0047459D"/>
    <w:rsid w:val="004853A4"/>
    <w:rsid w:val="0048582B"/>
    <w:rsid w:val="0048692D"/>
    <w:rsid w:val="00497D05"/>
    <w:rsid w:val="004A3822"/>
    <w:rsid w:val="004A6966"/>
    <w:rsid w:val="004A7825"/>
    <w:rsid w:val="004B4421"/>
    <w:rsid w:val="004C28FA"/>
    <w:rsid w:val="004D1285"/>
    <w:rsid w:val="004E0879"/>
    <w:rsid w:val="00516E8D"/>
    <w:rsid w:val="00531762"/>
    <w:rsid w:val="00534B11"/>
    <w:rsid w:val="00537915"/>
    <w:rsid w:val="00551E9F"/>
    <w:rsid w:val="00563DE3"/>
    <w:rsid w:val="005647CF"/>
    <w:rsid w:val="00565CEB"/>
    <w:rsid w:val="00574387"/>
    <w:rsid w:val="00581386"/>
    <w:rsid w:val="005847F0"/>
    <w:rsid w:val="005863AF"/>
    <w:rsid w:val="00586A54"/>
    <w:rsid w:val="005A2158"/>
    <w:rsid w:val="005A3C46"/>
    <w:rsid w:val="005C7CF2"/>
    <w:rsid w:val="005D19ED"/>
    <w:rsid w:val="005E053C"/>
    <w:rsid w:val="005F29DF"/>
    <w:rsid w:val="005F4D53"/>
    <w:rsid w:val="005F5FA4"/>
    <w:rsid w:val="006171EA"/>
    <w:rsid w:val="00621D5E"/>
    <w:rsid w:val="00623A92"/>
    <w:rsid w:val="006240E6"/>
    <w:rsid w:val="0062510B"/>
    <w:rsid w:val="006503B6"/>
    <w:rsid w:val="0065278E"/>
    <w:rsid w:val="0065429A"/>
    <w:rsid w:val="00656D53"/>
    <w:rsid w:val="00657D81"/>
    <w:rsid w:val="00660544"/>
    <w:rsid w:val="00664C2E"/>
    <w:rsid w:val="00670BB6"/>
    <w:rsid w:val="00680F91"/>
    <w:rsid w:val="00695295"/>
    <w:rsid w:val="006A0D9D"/>
    <w:rsid w:val="006A10D6"/>
    <w:rsid w:val="006A1ADA"/>
    <w:rsid w:val="006A23E5"/>
    <w:rsid w:val="006A23F5"/>
    <w:rsid w:val="006A3738"/>
    <w:rsid w:val="006A6C44"/>
    <w:rsid w:val="006A73CF"/>
    <w:rsid w:val="006B37D9"/>
    <w:rsid w:val="006B3BBA"/>
    <w:rsid w:val="006C2144"/>
    <w:rsid w:val="006C7ADA"/>
    <w:rsid w:val="006D3067"/>
    <w:rsid w:val="00710C05"/>
    <w:rsid w:val="007134C0"/>
    <w:rsid w:val="007218C3"/>
    <w:rsid w:val="00723923"/>
    <w:rsid w:val="00731A4C"/>
    <w:rsid w:val="0073686B"/>
    <w:rsid w:val="0075353F"/>
    <w:rsid w:val="00760883"/>
    <w:rsid w:val="00766ABD"/>
    <w:rsid w:val="00781D4B"/>
    <w:rsid w:val="00782AD6"/>
    <w:rsid w:val="00786741"/>
    <w:rsid w:val="0079312F"/>
    <w:rsid w:val="00793EB5"/>
    <w:rsid w:val="00796DCB"/>
    <w:rsid w:val="007A79E8"/>
    <w:rsid w:val="007B2A06"/>
    <w:rsid w:val="007B333D"/>
    <w:rsid w:val="007C49C2"/>
    <w:rsid w:val="007D4968"/>
    <w:rsid w:val="007E39F9"/>
    <w:rsid w:val="007E3AFE"/>
    <w:rsid w:val="007E6D8D"/>
    <w:rsid w:val="007F002C"/>
    <w:rsid w:val="007F7BF2"/>
    <w:rsid w:val="008034F4"/>
    <w:rsid w:val="00803982"/>
    <w:rsid w:val="00813249"/>
    <w:rsid w:val="00822BA5"/>
    <w:rsid w:val="0082451B"/>
    <w:rsid w:val="008266C4"/>
    <w:rsid w:val="00831645"/>
    <w:rsid w:val="008401C3"/>
    <w:rsid w:val="0084191A"/>
    <w:rsid w:val="008423ED"/>
    <w:rsid w:val="00862F8C"/>
    <w:rsid w:val="0086524F"/>
    <w:rsid w:val="00867981"/>
    <w:rsid w:val="00867D27"/>
    <w:rsid w:val="00870AEC"/>
    <w:rsid w:val="00877579"/>
    <w:rsid w:val="0088024D"/>
    <w:rsid w:val="008843AA"/>
    <w:rsid w:val="00887974"/>
    <w:rsid w:val="008A5AB0"/>
    <w:rsid w:val="008B53D0"/>
    <w:rsid w:val="008C56CA"/>
    <w:rsid w:val="008C73E0"/>
    <w:rsid w:val="008D2183"/>
    <w:rsid w:val="008D5662"/>
    <w:rsid w:val="008E058A"/>
    <w:rsid w:val="008E32A6"/>
    <w:rsid w:val="008F0C8C"/>
    <w:rsid w:val="008F75B5"/>
    <w:rsid w:val="008F7F4E"/>
    <w:rsid w:val="009017FC"/>
    <w:rsid w:val="00904863"/>
    <w:rsid w:val="00910079"/>
    <w:rsid w:val="00910496"/>
    <w:rsid w:val="00912E24"/>
    <w:rsid w:val="00912F31"/>
    <w:rsid w:val="009166FE"/>
    <w:rsid w:val="0092077A"/>
    <w:rsid w:val="00921D78"/>
    <w:rsid w:val="0092400D"/>
    <w:rsid w:val="009368D9"/>
    <w:rsid w:val="00957FB4"/>
    <w:rsid w:val="00960C1D"/>
    <w:rsid w:val="00963437"/>
    <w:rsid w:val="00963CF6"/>
    <w:rsid w:val="00964598"/>
    <w:rsid w:val="00965F76"/>
    <w:rsid w:val="009729E3"/>
    <w:rsid w:val="00972F8A"/>
    <w:rsid w:val="00973076"/>
    <w:rsid w:val="00973F17"/>
    <w:rsid w:val="0098050E"/>
    <w:rsid w:val="00983262"/>
    <w:rsid w:val="009833E0"/>
    <w:rsid w:val="00992A82"/>
    <w:rsid w:val="0099528B"/>
    <w:rsid w:val="0099710C"/>
    <w:rsid w:val="009A07B9"/>
    <w:rsid w:val="009A10CC"/>
    <w:rsid w:val="009A11D5"/>
    <w:rsid w:val="009A5B80"/>
    <w:rsid w:val="009C7D4C"/>
    <w:rsid w:val="009D108C"/>
    <w:rsid w:val="009D3D88"/>
    <w:rsid w:val="009D5A49"/>
    <w:rsid w:val="009E5320"/>
    <w:rsid w:val="009F788E"/>
    <w:rsid w:val="00A0524B"/>
    <w:rsid w:val="00A05570"/>
    <w:rsid w:val="00A07E6F"/>
    <w:rsid w:val="00A15CCB"/>
    <w:rsid w:val="00A17A8A"/>
    <w:rsid w:val="00A22549"/>
    <w:rsid w:val="00A2462A"/>
    <w:rsid w:val="00A3405A"/>
    <w:rsid w:val="00A406A9"/>
    <w:rsid w:val="00A4235E"/>
    <w:rsid w:val="00A50874"/>
    <w:rsid w:val="00A5414D"/>
    <w:rsid w:val="00A550D9"/>
    <w:rsid w:val="00A616EF"/>
    <w:rsid w:val="00A6541B"/>
    <w:rsid w:val="00A70027"/>
    <w:rsid w:val="00A723FC"/>
    <w:rsid w:val="00A82084"/>
    <w:rsid w:val="00A83048"/>
    <w:rsid w:val="00A86F8C"/>
    <w:rsid w:val="00A912CC"/>
    <w:rsid w:val="00A9132D"/>
    <w:rsid w:val="00A9674D"/>
    <w:rsid w:val="00AA797D"/>
    <w:rsid w:val="00AB1669"/>
    <w:rsid w:val="00AB2B8E"/>
    <w:rsid w:val="00AB7E16"/>
    <w:rsid w:val="00AD2BAF"/>
    <w:rsid w:val="00AD6D23"/>
    <w:rsid w:val="00AE043A"/>
    <w:rsid w:val="00AE1B24"/>
    <w:rsid w:val="00AE1D27"/>
    <w:rsid w:val="00AE3297"/>
    <w:rsid w:val="00AF23E4"/>
    <w:rsid w:val="00B02A93"/>
    <w:rsid w:val="00B057CB"/>
    <w:rsid w:val="00B058E8"/>
    <w:rsid w:val="00B05EDF"/>
    <w:rsid w:val="00B06D7E"/>
    <w:rsid w:val="00B17D88"/>
    <w:rsid w:val="00B22501"/>
    <w:rsid w:val="00B22FAB"/>
    <w:rsid w:val="00B245F9"/>
    <w:rsid w:val="00B31439"/>
    <w:rsid w:val="00B45797"/>
    <w:rsid w:val="00B5642F"/>
    <w:rsid w:val="00B90E04"/>
    <w:rsid w:val="00B9796F"/>
    <w:rsid w:val="00B97C4A"/>
    <w:rsid w:val="00BA488C"/>
    <w:rsid w:val="00BA4A5E"/>
    <w:rsid w:val="00BA4B54"/>
    <w:rsid w:val="00BB0959"/>
    <w:rsid w:val="00BB456F"/>
    <w:rsid w:val="00BC5C30"/>
    <w:rsid w:val="00BC5D39"/>
    <w:rsid w:val="00BD0EBC"/>
    <w:rsid w:val="00BD2269"/>
    <w:rsid w:val="00BD38ED"/>
    <w:rsid w:val="00BD3C0E"/>
    <w:rsid w:val="00BE4986"/>
    <w:rsid w:val="00BF118D"/>
    <w:rsid w:val="00BF2CE4"/>
    <w:rsid w:val="00BF3DF9"/>
    <w:rsid w:val="00C01B88"/>
    <w:rsid w:val="00C029C7"/>
    <w:rsid w:val="00C045C3"/>
    <w:rsid w:val="00C066C7"/>
    <w:rsid w:val="00C131B6"/>
    <w:rsid w:val="00C13D64"/>
    <w:rsid w:val="00C20DB3"/>
    <w:rsid w:val="00C24BC2"/>
    <w:rsid w:val="00C25F26"/>
    <w:rsid w:val="00C2622E"/>
    <w:rsid w:val="00C308DA"/>
    <w:rsid w:val="00C3258F"/>
    <w:rsid w:val="00C32C8B"/>
    <w:rsid w:val="00C44AD4"/>
    <w:rsid w:val="00C64801"/>
    <w:rsid w:val="00C71F82"/>
    <w:rsid w:val="00C8297C"/>
    <w:rsid w:val="00C83699"/>
    <w:rsid w:val="00C85509"/>
    <w:rsid w:val="00CA3E7E"/>
    <w:rsid w:val="00CD1415"/>
    <w:rsid w:val="00CD2A65"/>
    <w:rsid w:val="00CD5120"/>
    <w:rsid w:val="00CE5059"/>
    <w:rsid w:val="00CF7D14"/>
    <w:rsid w:val="00D00338"/>
    <w:rsid w:val="00D128E4"/>
    <w:rsid w:val="00D13EDC"/>
    <w:rsid w:val="00D16A5E"/>
    <w:rsid w:val="00D27566"/>
    <w:rsid w:val="00D507AD"/>
    <w:rsid w:val="00D569FC"/>
    <w:rsid w:val="00D575A0"/>
    <w:rsid w:val="00D57793"/>
    <w:rsid w:val="00D61EE7"/>
    <w:rsid w:val="00D67FE6"/>
    <w:rsid w:val="00D70F7F"/>
    <w:rsid w:val="00D77818"/>
    <w:rsid w:val="00D77F27"/>
    <w:rsid w:val="00D80911"/>
    <w:rsid w:val="00D839D3"/>
    <w:rsid w:val="00D842DB"/>
    <w:rsid w:val="00D8697E"/>
    <w:rsid w:val="00D92F4D"/>
    <w:rsid w:val="00D93104"/>
    <w:rsid w:val="00D949C0"/>
    <w:rsid w:val="00DA7D8E"/>
    <w:rsid w:val="00DB2942"/>
    <w:rsid w:val="00DB603C"/>
    <w:rsid w:val="00DB6DB9"/>
    <w:rsid w:val="00DB7E0B"/>
    <w:rsid w:val="00DC65D8"/>
    <w:rsid w:val="00DD698E"/>
    <w:rsid w:val="00DD7C4B"/>
    <w:rsid w:val="00E0212D"/>
    <w:rsid w:val="00E06F4D"/>
    <w:rsid w:val="00E12360"/>
    <w:rsid w:val="00E125BD"/>
    <w:rsid w:val="00E12A87"/>
    <w:rsid w:val="00E15BFE"/>
    <w:rsid w:val="00E27E6B"/>
    <w:rsid w:val="00E32ACC"/>
    <w:rsid w:val="00E35393"/>
    <w:rsid w:val="00E437C4"/>
    <w:rsid w:val="00E46FB3"/>
    <w:rsid w:val="00E51172"/>
    <w:rsid w:val="00E541EB"/>
    <w:rsid w:val="00E60178"/>
    <w:rsid w:val="00E62F7E"/>
    <w:rsid w:val="00E763DB"/>
    <w:rsid w:val="00E8310D"/>
    <w:rsid w:val="00E85511"/>
    <w:rsid w:val="00E90484"/>
    <w:rsid w:val="00EA1207"/>
    <w:rsid w:val="00EA617D"/>
    <w:rsid w:val="00EB07A1"/>
    <w:rsid w:val="00EC23BF"/>
    <w:rsid w:val="00ED6580"/>
    <w:rsid w:val="00ED658F"/>
    <w:rsid w:val="00ED7AB1"/>
    <w:rsid w:val="00EE0827"/>
    <w:rsid w:val="00EE0DC8"/>
    <w:rsid w:val="00EE0EF2"/>
    <w:rsid w:val="00EF2ED0"/>
    <w:rsid w:val="00F0026B"/>
    <w:rsid w:val="00F05D80"/>
    <w:rsid w:val="00F15625"/>
    <w:rsid w:val="00F20B01"/>
    <w:rsid w:val="00F243BB"/>
    <w:rsid w:val="00F27D65"/>
    <w:rsid w:val="00F31DBB"/>
    <w:rsid w:val="00F44458"/>
    <w:rsid w:val="00F56AFC"/>
    <w:rsid w:val="00F60028"/>
    <w:rsid w:val="00F613C5"/>
    <w:rsid w:val="00F62B83"/>
    <w:rsid w:val="00F67A4F"/>
    <w:rsid w:val="00F97AEE"/>
    <w:rsid w:val="00FA26BB"/>
    <w:rsid w:val="00FA3E95"/>
    <w:rsid w:val="00FA6726"/>
    <w:rsid w:val="00FD04A5"/>
    <w:rsid w:val="00FD13D9"/>
    <w:rsid w:val="00FF518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D7C29"/>
  <w15:chartTrackingRefBased/>
  <w15:docId w15:val="{ECB41933-A8F2-454D-BDE6-AAE89316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959"/>
    <w:rPr>
      <w:rFonts w:ascii="Verdana" w:hAnsi="Verdana"/>
      <w:sz w:val="20"/>
    </w:rPr>
  </w:style>
  <w:style w:type="paragraph" w:styleId="Overskrift1">
    <w:name w:val="heading 1"/>
    <w:basedOn w:val="Normal"/>
    <w:next w:val="Normal"/>
    <w:link w:val="Overskrift1Tegn"/>
    <w:uiPriority w:val="9"/>
    <w:rsid w:val="009729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semiHidden/>
    <w:unhideWhenUsed/>
    <w:rsid w:val="009729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iPriority w:val="9"/>
    <w:semiHidden/>
    <w:unhideWhenUsed/>
    <w:qFormat/>
    <w:rsid w:val="009729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Overskrift4">
    <w:name w:val="heading 4"/>
    <w:basedOn w:val="Normal"/>
    <w:next w:val="Normal"/>
    <w:link w:val="Overskrift4Tegn"/>
    <w:uiPriority w:val="9"/>
    <w:semiHidden/>
    <w:unhideWhenUsed/>
    <w:qFormat/>
    <w:rsid w:val="009729E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BrevTS1">
    <w:name w:val="Brev TS1"/>
    <w:basedOn w:val="TS1"/>
    <w:autoRedefine/>
    <w:qFormat/>
    <w:rsid w:val="009729E3"/>
    <w:rPr>
      <w:b w:val="0"/>
      <w:bCs w:val="0"/>
      <w:sz w:val="32"/>
      <w:szCs w:val="32"/>
    </w:rPr>
  </w:style>
  <w:style w:type="paragraph" w:customStyle="1" w:styleId="BrevTS2">
    <w:name w:val="Brev TS2"/>
    <w:basedOn w:val="Normal"/>
    <w:autoRedefine/>
    <w:qFormat/>
    <w:rsid w:val="009729E3"/>
    <w:pPr>
      <w:keepNext/>
      <w:keepLines/>
      <w:spacing w:after="0" w:line="360" w:lineRule="auto"/>
      <w:outlineLvl w:val="1"/>
    </w:pPr>
    <w:rPr>
      <w:rFonts w:eastAsiaTheme="majorEastAsia" w:cstheme="majorBidi"/>
      <w:b/>
      <w:bCs/>
      <w:color w:val="566036"/>
      <w:szCs w:val="20"/>
    </w:rPr>
  </w:style>
  <w:style w:type="paragraph" w:customStyle="1" w:styleId="TS1">
    <w:name w:val="TS1"/>
    <w:basedOn w:val="Overskrift1"/>
    <w:link w:val="TS1Tegn"/>
    <w:autoRedefine/>
    <w:qFormat/>
    <w:rsid w:val="009729E3"/>
    <w:pPr>
      <w:spacing w:before="0" w:line="276" w:lineRule="auto"/>
    </w:pPr>
    <w:rPr>
      <w:rFonts w:ascii="Verdana" w:hAnsi="Verdana"/>
      <w:b/>
      <w:bCs/>
      <w:color w:val="566036"/>
      <w:sz w:val="36"/>
      <w:szCs w:val="36"/>
    </w:rPr>
  </w:style>
  <w:style w:type="character" w:customStyle="1" w:styleId="TS1Tegn">
    <w:name w:val="TS1 Tegn"/>
    <w:basedOn w:val="Overskrift1Tegn"/>
    <w:link w:val="TS1"/>
    <w:rsid w:val="009729E3"/>
    <w:rPr>
      <w:rFonts w:ascii="Verdana" w:eastAsiaTheme="majorEastAsia" w:hAnsi="Verdana" w:cstheme="majorBidi"/>
      <w:b/>
      <w:bCs/>
      <w:color w:val="566036"/>
      <w:sz w:val="36"/>
      <w:szCs w:val="36"/>
    </w:rPr>
  </w:style>
  <w:style w:type="character" w:customStyle="1" w:styleId="Overskrift1Tegn">
    <w:name w:val="Overskrift 1 Tegn"/>
    <w:basedOn w:val="Standardskrifttypeiafsnit"/>
    <w:link w:val="Overskrift1"/>
    <w:uiPriority w:val="9"/>
    <w:rsid w:val="009729E3"/>
    <w:rPr>
      <w:rFonts w:asciiTheme="majorHAnsi" w:eastAsiaTheme="majorEastAsia" w:hAnsiTheme="majorHAnsi" w:cstheme="majorBidi"/>
      <w:color w:val="2E74B5" w:themeColor="accent1" w:themeShade="BF"/>
      <w:sz w:val="32"/>
      <w:szCs w:val="32"/>
    </w:rPr>
  </w:style>
  <w:style w:type="paragraph" w:customStyle="1" w:styleId="TS2">
    <w:name w:val="TS2"/>
    <w:basedOn w:val="Overskrift2"/>
    <w:link w:val="TS2Tegn"/>
    <w:autoRedefine/>
    <w:qFormat/>
    <w:rsid w:val="009729E3"/>
    <w:pPr>
      <w:spacing w:before="0" w:line="276" w:lineRule="auto"/>
    </w:pPr>
    <w:rPr>
      <w:rFonts w:ascii="Verdana" w:hAnsi="Verdana"/>
      <w:color w:val="566036"/>
      <w:sz w:val="32"/>
      <w:szCs w:val="32"/>
    </w:rPr>
  </w:style>
  <w:style w:type="character" w:customStyle="1" w:styleId="TS2Tegn">
    <w:name w:val="TS2 Tegn"/>
    <w:basedOn w:val="Overskrift2Tegn"/>
    <w:link w:val="TS2"/>
    <w:rsid w:val="009729E3"/>
    <w:rPr>
      <w:rFonts w:ascii="Verdana" w:eastAsiaTheme="majorEastAsia" w:hAnsi="Verdana" w:cstheme="majorBidi"/>
      <w:color w:val="566036"/>
      <w:sz w:val="32"/>
      <w:szCs w:val="32"/>
    </w:rPr>
  </w:style>
  <w:style w:type="character" w:customStyle="1" w:styleId="Overskrift2Tegn">
    <w:name w:val="Overskrift 2 Tegn"/>
    <w:basedOn w:val="Standardskrifttypeiafsnit"/>
    <w:link w:val="Overskrift2"/>
    <w:uiPriority w:val="9"/>
    <w:semiHidden/>
    <w:rsid w:val="009729E3"/>
    <w:rPr>
      <w:rFonts w:asciiTheme="majorHAnsi" w:eastAsiaTheme="majorEastAsia" w:hAnsiTheme="majorHAnsi" w:cstheme="majorBidi"/>
      <w:color w:val="2E74B5" w:themeColor="accent1" w:themeShade="BF"/>
      <w:sz w:val="26"/>
      <w:szCs w:val="26"/>
    </w:rPr>
  </w:style>
  <w:style w:type="paragraph" w:customStyle="1" w:styleId="TS3">
    <w:name w:val="TS3"/>
    <w:basedOn w:val="Overskrift3"/>
    <w:link w:val="TS3Tegn"/>
    <w:autoRedefine/>
    <w:qFormat/>
    <w:rsid w:val="009729E3"/>
    <w:pPr>
      <w:spacing w:before="0" w:line="360" w:lineRule="auto"/>
    </w:pPr>
    <w:rPr>
      <w:rFonts w:ascii="Verdana" w:hAnsi="Verdana"/>
      <w:b/>
      <w:bCs/>
      <w:color w:val="566036"/>
      <w:sz w:val="20"/>
      <w:szCs w:val="20"/>
    </w:rPr>
  </w:style>
  <w:style w:type="character" w:customStyle="1" w:styleId="TS3Tegn">
    <w:name w:val="TS3 Tegn"/>
    <w:basedOn w:val="Overskrift3Tegn"/>
    <w:link w:val="TS3"/>
    <w:rsid w:val="009729E3"/>
    <w:rPr>
      <w:rFonts w:ascii="Verdana" w:eastAsiaTheme="majorEastAsia" w:hAnsi="Verdana" w:cstheme="majorBidi"/>
      <w:b/>
      <w:bCs/>
      <w:color w:val="566036"/>
      <w:sz w:val="20"/>
      <w:szCs w:val="20"/>
    </w:rPr>
  </w:style>
  <w:style w:type="character" w:customStyle="1" w:styleId="Overskrift3Tegn">
    <w:name w:val="Overskrift 3 Tegn"/>
    <w:basedOn w:val="Standardskrifttypeiafsnit"/>
    <w:link w:val="Overskrift3"/>
    <w:uiPriority w:val="9"/>
    <w:semiHidden/>
    <w:rsid w:val="009729E3"/>
    <w:rPr>
      <w:rFonts w:asciiTheme="majorHAnsi" w:eastAsiaTheme="majorEastAsia" w:hAnsiTheme="majorHAnsi" w:cstheme="majorBidi"/>
      <w:color w:val="1F4D78" w:themeColor="accent1" w:themeShade="7F"/>
      <w:sz w:val="24"/>
      <w:szCs w:val="24"/>
    </w:rPr>
  </w:style>
  <w:style w:type="paragraph" w:customStyle="1" w:styleId="TS4">
    <w:name w:val="TS4"/>
    <w:basedOn w:val="Overskrift4"/>
    <w:link w:val="TS4Tegn"/>
    <w:autoRedefine/>
    <w:qFormat/>
    <w:rsid w:val="009729E3"/>
    <w:pPr>
      <w:spacing w:before="0" w:line="360" w:lineRule="auto"/>
    </w:pPr>
    <w:rPr>
      <w:rFonts w:ascii="Verdana" w:hAnsi="Verdana"/>
      <w:color w:val="566036"/>
      <w:szCs w:val="20"/>
    </w:rPr>
  </w:style>
  <w:style w:type="character" w:customStyle="1" w:styleId="TS4Tegn">
    <w:name w:val="TS4 Tegn"/>
    <w:basedOn w:val="Overskrift4Tegn"/>
    <w:link w:val="TS4"/>
    <w:rsid w:val="009729E3"/>
    <w:rPr>
      <w:rFonts w:ascii="Verdana" w:eastAsiaTheme="majorEastAsia" w:hAnsi="Verdana" w:cstheme="majorBidi"/>
      <w:i/>
      <w:iCs/>
      <w:color w:val="566036"/>
      <w:sz w:val="20"/>
      <w:szCs w:val="20"/>
    </w:rPr>
  </w:style>
  <w:style w:type="character" w:customStyle="1" w:styleId="Overskrift4Tegn">
    <w:name w:val="Overskrift 4 Tegn"/>
    <w:basedOn w:val="Standardskrifttypeiafsnit"/>
    <w:link w:val="Overskrift4"/>
    <w:uiPriority w:val="9"/>
    <w:semiHidden/>
    <w:rsid w:val="009729E3"/>
    <w:rPr>
      <w:rFonts w:asciiTheme="majorHAnsi" w:eastAsiaTheme="majorEastAsia" w:hAnsiTheme="majorHAnsi" w:cstheme="majorBidi"/>
      <w:i/>
      <w:iCs/>
      <w:color w:val="2E74B5" w:themeColor="accent1" w:themeShade="BF"/>
    </w:rPr>
  </w:style>
  <w:style w:type="paragraph" w:customStyle="1" w:styleId="BrevTS3">
    <w:name w:val="Brev TS3"/>
    <w:basedOn w:val="BrevTS2"/>
    <w:link w:val="BrevTS3Tegn"/>
    <w:qFormat/>
    <w:rsid w:val="005647CF"/>
    <w:pPr>
      <w:spacing w:line="276" w:lineRule="auto"/>
    </w:pPr>
    <w:rPr>
      <w:b w:val="0"/>
      <w:i/>
      <w:lang w:eastAsia="en-GB"/>
    </w:rPr>
  </w:style>
  <w:style w:type="character" w:customStyle="1" w:styleId="BrevTS3Tegn">
    <w:name w:val="Brev TS3 Tegn"/>
    <w:basedOn w:val="Standardskrifttypeiafsnit"/>
    <w:link w:val="BrevTS3"/>
    <w:rsid w:val="005647CF"/>
    <w:rPr>
      <w:rFonts w:ascii="Verdana" w:eastAsiaTheme="majorEastAsia" w:hAnsi="Verdana" w:cstheme="majorBidi"/>
      <w:bCs/>
      <w:i/>
      <w:color w:val="566036"/>
      <w:sz w:val="20"/>
      <w:szCs w:val="20"/>
      <w:lang w:eastAsia="en-GB"/>
    </w:rPr>
  </w:style>
  <w:style w:type="paragraph" w:styleId="Listeafsnit">
    <w:name w:val="List Paragraph"/>
    <w:basedOn w:val="Normal"/>
    <w:uiPriority w:val="34"/>
    <w:qFormat/>
    <w:rsid w:val="00E85511"/>
    <w:pPr>
      <w:ind w:left="720"/>
      <w:contextualSpacing/>
    </w:pPr>
  </w:style>
  <w:style w:type="character" w:styleId="Kommentarhenvisning">
    <w:name w:val="annotation reference"/>
    <w:basedOn w:val="Standardskrifttypeiafsnit"/>
    <w:uiPriority w:val="99"/>
    <w:semiHidden/>
    <w:unhideWhenUsed/>
    <w:rsid w:val="007D4968"/>
    <w:rPr>
      <w:sz w:val="16"/>
      <w:szCs w:val="16"/>
    </w:rPr>
  </w:style>
  <w:style w:type="paragraph" w:styleId="Kommentartekst">
    <w:name w:val="annotation text"/>
    <w:basedOn w:val="Normal"/>
    <w:link w:val="KommentartekstTegn"/>
    <w:uiPriority w:val="99"/>
    <w:unhideWhenUsed/>
    <w:rsid w:val="007D4968"/>
    <w:pPr>
      <w:spacing w:line="240" w:lineRule="auto"/>
    </w:pPr>
    <w:rPr>
      <w:szCs w:val="20"/>
    </w:rPr>
  </w:style>
  <w:style w:type="character" w:customStyle="1" w:styleId="KommentartekstTegn">
    <w:name w:val="Kommentartekst Tegn"/>
    <w:basedOn w:val="Standardskrifttypeiafsnit"/>
    <w:link w:val="Kommentartekst"/>
    <w:uiPriority w:val="99"/>
    <w:rsid w:val="007D4968"/>
    <w:rPr>
      <w:rFonts w:ascii="Verdana" w:hAnsi="Verdana"/>
      <w:sz w:val="20"/>
      <w:szCs w:val="20"/>
    </w:rPr>
  </w:style>
  <w:style w:type="paragraph" w:styleId="Kommentaremne">
    <w:name w:val="annotation subject"/>
    <w:basedOn w:val="Kommentartekst"/>
    <w:next w:val="Kommentartekst"/>
    <w:link w:val="KommentaremneTegn"/>
    <w:uiPriority w:val="99"/>
    <w:semiHidden/>
    <w:unhideWhenUsed/>
    <w:rsid w:val="007D4968"/>
    <w:rPr>
      <w:b/>
      <w:bCs/>
    </w:rPr>
  </w:style>
  <w:style w:type="character" w:customStyle="1" w:styleId="KommentaremneTegn">
    <w:name w:val="Kommentaremne Tegn"/>
    <w:basedOn w:val="KommentartekstTegn"/>
    <w:link w:val="Kommentaremne"/>
    <w:uiPriority w:val="99"/>
    <w:semiHidden/>
    <w:rsid w:val="007D4968"/>
    <w:rPr>
      <w:rFonts w:ascii="Verdana" w:hAnsi="Verdana"/>
      <w:b/>
      <w:bCs/>
      <w:sz w:val="20"/>
      <w:szCs w:val="20"/>
    </w:rPr>
  </w:style>
  <w:style w:type="character" w:styleId="Hyperlink">
    <w:name w:val="Hyperlink"/>
    <w:basedOn w:val="Standardskrifttypeiafsnit"/>
    <w:uiPriority w:val="99"/>
    <w:unhideWhenUsed/>
    <w:rsid w:val="00973076"/>
    <w:rPr>
      <w:color w:val="0563C1" w:themeColor="hyperlink"/>
      <w:u w:val="single"/>
    </w:rPr>
  </w:style>
  <w:style w:type="character" w:styleId="Ulstomtale">
    <w:name w:val="Unresolved Mention"/>
    <w:basedOn w:val="Standardskrifttypeiafsnit"/>
    <w:uiPriority w:val="99"/>
    <w:semiHidden/>
    <w:unhideWhenUsed/>
    <w:rsid w:val="00973076"/>
    <w:rPr>
      <w:color w:val="605E5C"/>
      <w:shd w:val="clear" w:color="auto" w:fill="E1DFDD"/>
    </w:rPr>
  </w:style>
  <w:style w:type="paragraph" w:styleId="Korrektur">
    <w:name w:val="Revision"/>
    <w:hidden/>
    <w:uiPriority w:val="99"/>
    <w:semiHidden/>
    <w:rsid w:val="00A616EF"/>
    <w:pPr>
      <w:spacing w:after="0" w:line="240" w:lineRule="auto"/>
    </w:pPr>
    <w:rPr>
      <w:rFonts w:ascii="Verdana" w:hAnsi="Verdana"/>
      <w:sz w:val="20"/>
    </w:rPr>
  </w:style>
  <w:style w:type="paragraph" w:styleId="Fodnotetekst">
    <w:name w:val="footnote text"/>
    <w:basedOn w:val="Normal"/>
    <w:link w:val="FodnotetekstTegn"/>
    <w:uiPriority w:val="99"/>
    <w:semiHidden/>
    <w:unhideWhenUsed/>
    <w:rsid w:val="00CF7D14"/>
    <w:pPr>
      <w:spacing w:after="0" w:line="240" w:lineRule="auto"/>
    </w:pPr>
    <w:rPr>
      <w:szCs w:val="20"/>
    </w:rPr>
  </w:style>
  <w:style w:type="character" w:customStyle="1" w:styleId="FodnotetekstTegn">
    <w:name w:val="Fodnotetekst Tegn"/>
    <w:basedOn w:val="Standardskrifttypeiafsnit"/>
    <w:link w:val="Fodnotetekst"/>
    <w:uiPriority w:val="99"/>
    <w:semiHidden/>
    <w:rsid w:val="00CF7D14"/>
    <w:rPr>
      <w:rFonts w:ascii="Verdana" w:hAnsi="Verdana"/>
      <w:sz w:val="20"/>
      <w:szCs w:val="20"/>
    </w:rPr>
  </w:style>
  <w:style w:type="character" w:styleId="Fodnotehenvisning">
    <w:name w:val="footnote reference"/>
    <w:basedOn w:val="Standardskrifttypeiafsnit"/>
    <w:uiPriority w:val="99"/>
    <w:semiHidden/>
    <w:unhideWhenUsed/>
    <w:rsid w:val="00CF7D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81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6724</Words>
  <Characters>41020</Characters>
  <Application>Microsoft Office Word</Application>
  <DocSecurity>0</DocSecurity>
  <Lines>341</Lines>
  <Paragraphs>95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Holst</dc:creator>
  <cp:keywords/>
  <dc:description/>
  <cp:lastModifiedBy>Simone Holst</cp:lastModifiedBy>
  <cp:revision>2</cp:revision>
  <cp:lastPrinted>2025-02-28T11:44:00Z</cp:lastPrinted>
  <dcterms:created xsi:type="dcterms:W3CDTF">2025-02-28T13:55:00Z</dcterms:created>
  <dcterms:modified xsi:type="dcterms:W3CDTF">2025-02-28T13:55:00Z</dcterms:modified>
</cp:coreProperties>
</file>